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9A701" w14:textId="755B91B6" w:rsidR="00F33C9B" w:rsidRPr="00875541" w:rsidRDefault="00E239C6" w:rsidP="00F33C9B">
      <w:pPr>
        <w:spacing w:after="0" w:line="240" w:lineRule="auto"/>
        <w:contextualSpacing/>
        <w:rPr>
          <w:rFonts w:ascii="Arial" w:eastAsia="Times New Roman" w:hAnsi="Arial" w:cs="Arial"/>
          <w:i/>
          <w:sz w:val="24"/>
          <w:szCs w:val="24"/>
          <w:lang w:eastAsia="zh-TW"/>
        </w:rPr>
      </w:pPr>
      <w:r>
        <w:rPr>
          <w:rFonts w:ascii="Arial" w:eastAsia="Times New Roman" w:hAnsi="Arial" w:cs="Arial"/>
          <w:b/>
          <w:iCs/>
          <w:sz w:val="24"/>
          <w:szCs w:val="24"/>
          <w:u w:val="single"/>
          <w:lang w:eastAsia="zh-TW"/>
        </w:rPr>
        <w:t>Supplemental Document</w:t>
      </w:r>
    </w:p>
    <w:p w14:paraId="5B17125E" w14:textId="77777777" w:rsidR="00051E07" w:rsidRDefault="00051E07" w:rsidP="00F33C9B">
      <w:pPr>
        <w:spacing w:after="0" w:line="240" w:lineRule="auto"/>
        <w:contextualSpacing/>
        <w:rPr>
          <w:rFonts w:ascii="Arial" w:eastAsia="Times New Roman" w:hAnsi="Arial" w:cs="Arial"/>
          <w:b/>
          <w:sz w:val="24"/>
          <w:szCs w:val="24"/>
          <w:lang w:eastAsia="zh-TW"/>
        </w:rPr>
      </w:pPr>
    </w:p>
    <w:p w14:paraId="4065CFE2" w14:textId="6A4044F2" w:rsidR="00F33C9B" w:rsidRDefault="00F33C9B">
      <w:pPr>
        <w:spacing w:after="0" w:line="240" w:lineRule="auto"/>
        <w:contextualSpacing/>
        <w:jc w:val="both"/>
        <w:rPr>
          <w:rFonts w:ascii="Arial" w:eastAsia="Times New Roman" w:hAnsi="Arial" w:cs="Arial"/>
          <w:sz w:val="24"/>
          <w:szCs w:val="24"/>
          <w:lang w:eastAsia="zh-TW"/>
        </w:rPr>
        <w:pPrChange w:id="0" w:author="Winston Huang" w:date="2018-05-30T16:08:00Z">
          <w:pPr>
            <w:spacing w:after="0" w:line="240" w:lineRule="auto"/>
            <w:contextualSpacing/>
          </w:pPr>
        </w:pPrChange>
      </w:pPr>
      <w:r w:rsidRPr="00875541">
        <w:rPr>
          <w:rFonts w:ascii="Arial" w:eastAsia="Times New Roman" w:hAnsi="Arial" w:cs="Arial"/>
          <w:b/>
          <w:sz w:val="24"/>
          <w:szCs w:val="24"/>
          <w:lang w:eastAsia="zh-TW"/>
        </w:rPr>
        <w:t>Figure S</w:t>
      </w:r>
      <w:r w:rsidR="00051E07">
        <w:rPr>
          <w:rFonts w:ascii="Arial" w:eastAsia="Times New Roman" w:hAnsi="Arial" w:cs="Arial"/>
          <w:b/>
          <w:sz w:val="24"/>
          <w:szCs w:val="24"/>
          <w:lang w:eastAsia="zh-TW"/>
        </w:rPr>
        <w:t>1</w:t>
      </w:r>
      <w:r w:rsidRPr="00875541">
        <w:rPr>
          <w:rFonts w:ascii="Arial" w:eastAsia="Times New Roman" w:hAnsi="Arial" w:cs="Arial"/>
          <w:b/>
          <w:sz w:val="24"/>
          <w:szCs w:val="24"/>
          <w:lang w:eastAsia="zh-TW"/>
        </w:rPr>
        <w:t xml:space="preserve">. MM-3D cells form larger cell spheroids. </w:t>
      </w:r>
      <w:r w:rsidRPr="00875541">
        <w:rPr>
          <w:rFonts w:ascii="Arial" w:eastAsia="Times New Roman" w:hAnsi="Arial" w:cs="Arial"/>
          <w:sz w:val="24"/>
          <w:szCs w:val="24"/>
          <w:lang w:eastAsia="zh-TW"/>
        </w:rPr>
        <w:t>The number of cell clusters with the greatest dimension &gt;50 µm from three different microscopic images of U266 and U266-3D cells were counted. The images were of 100</w:t>
      </w:r>
      <w:ins w:id="1" w:author="Winston Huang" w:date="2018-05-29T23:53:00Z">
        <w:r w:rsidR="00BB20F5">
          <w:rPr>
            <w:rFonts w:ascii="Arial" w:eastAsia="Times New Roman" w:hAnsi="Arial" w:cs="Arial"/>
            <w:sz w:val="24"/>
            <w:szCs w:val="24"/>
            <w:lang w:eastAsia="zh-TW"/>
          </w:rPr>
          <w:t>X</w:t>
        </w:r>
      </w:ins>
      <w:del w:id="2" w:author="Winston Huang" w:date="2018-05-29T23:53:00Z">
        <w:r w:rsidRPr="00875541" w:rsidDel="00BB20F5">
          <w:rPr>
            <w:rFonts w:ascii="Arial" w:eastAsia="Times New Roman" w:hAnsi="Arial" w:cs="Arial"/>
            <w:sz w:val="24"/>
            <w:szCs w:val="24"/>
            <w:lang w:eastAsia="zh-TW"/>
          </w:rPr>
          <w:delText>-fold</w:delText>
        </w:r>
      </w:del>
      <w:r w:rsidRPr="00875541">
        <w:rPr>
          <w:rFonts w:ascii="Arial" w:eastAsia="Times New Roman" w:hAnsi="Arial" w:cs="Arial"/>
          <w:sz w:val="24"/>
          <w:szCs w:val="24"/>
          <w:lang w:eastAsia="zh-TW"/>
        </w:rPr>
        <w:t xml:space="preserve"> magnificatio</w:t>
      </w:r>
      <w:r w:rsidR="00090DCD">
        <w:rPr>
          <w:rFonts w:ascii="Arial" w:eastAsia="Times New Roman" w:hAnsi="Arial" w:cs="Arial"/>
          <w:sz w:val="24"/>
          <w:szCs w:val="24"/>
          <w:lang w:eastAsia="zh-TW"/>
        </w:rPr>
        <w:t>n</w:t>
      </w:r>
      <w:r w:rsidRPr="00875541">
        <w:rPr>
          <w:rFonts w:ascii="Arial" w:eastAsia="Times New Roman" w:hAnsi="Arial" w:cs="Arial"/>
          <w:sz w:val="24"/>
          <w:szCs w:val="24"/>
          <w:lang w:eastAsia="zh-TW"/>
        </w:rPr>
        <w:t>. The error bars represent the standard deviation</w:t>
      </w:r>
      <w:r w:rsidR="00090DCD">
        <w:rPr>
          <w:rFonts w:ascii="Arial" w:eastAsia="Times New Roman" w:hAnsi="Arial" w:cs="Arial"/>
          <w:sz w:val="24"/>
          <w:szCs w:val="24"/>
          <w:lang w:eastAsia="zh-TW"/>
        </w:rPr>
        <w:t xml:space="preserve"> from three different fields</w:t>
      </w:r>
      <w:r w:rsidRPr="00875541">
        <w:rPr>
          <w:rFonts w:ascii="Arial" w:eastAsia="Times New Roman" w:hAnsi="Arial" w:cs="Arial"/>
          <w:sz w:val="24"/>
          <w:szCs w:val="24"/>
          <w:lang w:eastAsia="zh-TW"/>
        </w:rPr>
        <w:t xml:space="preserve">, *p&lt;0.05, </w:t>
      </w:r>
      <w:r w:rsidR="001D5A7F">
        <w:rPr>
          <w:rFonts w:ascii="Arial" w:eastAsia="Times New Roman" w:hAnsi="Arial" w:cs="Arial"/>
          <w:sz w:val="24"/>
          <w:szCs w:val="24"/>
          <w:lang w:eastAsia="zh-TW"/>
        </w:rPr>
        <w:t>S</w:t>
      </w:r>
      <w:r w:rsidRPr="00875541">
        <w:rPr>
          <w:rFonts w:ascii="Arial" w:eastAsia="Times New Roman" w:hAnsi="Arial" w:cs="Arial"/>
          <w:sz w:val="24"/>
          <w:szCs w:val="24"/>
          <w:lang w:eastAsia="zh-TW"/>
        </w:rPr>
        <w:t>tudent’s t-test.</w:t>
      </w:r>
    </w:p>
    <w:p w14:paraId="1CE4E313" w14:textId="77777777" w:rsidR="004A2F69" w:rsidRDefault="004A2F69">
      <w:pPr>
        <w:spacing w:after="0" w:line="240" w:lineRule="auto"/>
        <w:contextualSpacing/>
        <w:jc w:val="both"/>
        <w:rPr>
          <w:rFonts w:ascii="Arial" w:eastAsia="Times New Roman" w:hAnsi="Arial" w:cs="Arial"/>
          <w:sz w:val="24"/>
          <w:szCs w:val="24"/>
          <w:lang w:eastAsia="zh-TW"/>
        </w:rPr>
        <w:pPrChange w:id="3" w:author="Winston Huang" w:date="2018-05-30T16:08:00Z">
          <w:pPr>
            <w:spacing w:after="0" w:line="240" w:lineRule="auto"/>
            <w:contextualSpacing/>
          </w:pPr>
        </w:pPrChange>
      </w:pPr>
    </w:p>
    <w:p w14:paraId="13E81ECE" w14:textId="08CFA921" w:rsidR="004A2F69" w:rsidRDefault="004A2F69">
      <w:pPr>
        <w:spacing w:after="0" w:line="240" w:lineRule="auto"/>
        <w:jc w:val="both"/>
        <w:rPr>
          <w:ins w:id="4" w:author="Winston Huang" w:date="2018-06-03T21:42:00Z"/>
          <w:rFonts w:ascii="Arial" w:hAnsi="Arial" w:cs="Arial"/>
          <w:sz w:val="24"/>
          <w:szCs w:val="24"/>
          <w:lang w:eastAsia="zh-TW"/>
        </w:rPr>
      </w:pPr>
      <w:r w:rsidRPr="004A2F69">
        <w:rPr>
          <w:rFonts w:ascii="Arial" w:eastAsia="Times New Roman" w:hAnsi="Arial" w:cs="Arial"/>
          <w:b/>
          <w:sz w:val="24"/>
          <w:szCs w:val="24"/>
          <w:lang w:eastAsia="zh-TW"/>
        </w:rPr>
        <w:t>Figure S</w:t>
      </w:r>
      <w:r w:rsidR="00051E07">
        <w:rPr>
          <w:rFonts w:ascii="Arial" w:eastAsia="Times New Roman" w:hAnsi="Arial" w:cs="Arial"/>
          <w:b/>
          <w:sz w:val="24"/>
          <w:szCs w:val="24"/>
          <w:lang w:eastAsia="zh-TW"/>
        </w:rPr>
        <w:t>2</w:t>
      </w:r>
      <w:r w:rsidRPr="004A2F69">
        <w:rPr>
          <w:rFonts w:ascii="Arial" w:eastAsia="Times New Roman" w:hAnsi="Arial" w:cs="Arial"/>
          <w:b/>
          <w:sz w:val="24"/>
          <w:szCs w:val="24"/>
          <w:lang w:eastAsia="zh-TW"/>
        </w:rPr>
        <w:t xml:space="preserve">. MM cells cultured conventionally do not acquire STAT3 activity. </w:t>
      </w:r>
      <w:bookmarkStart w:id="5" w:name="_GoBack"/>
      <w:bookmarkEnd w:id="5"/>
      <w:r w:rsidR="00090DCD">
        <w:rPr>
          <w:rFonts w:ascii="Arial" w:hAnsi="Arial" w:cs="Arial"/>
          <w:sz w:val="24"/>
          <w:szCs w:val="24"/>
          <w:lang w:eastAsia="zh-TW"/>
        </w:rPr>
        <w:t xml:space="preserve">The STAT3 activity </w:t>
      </w:r>
      <w:r w:rsidR="00090DCD" w:rsidRPr="00875541">
        <w:rPr>
          <w:rFonts w:ascii="Arial" w:hAnsi="Arial" w:cs="Arial"/>
          <w:sz w:val="24"/>
          <w:szCs w:val="24"/>
          <w:lang w:eastAsia="zh-TW"/>
        </w:rPr>
        <w:t xml:space="preserve">of U266 and RPMI8226 cells in </w:t>
      </w:r>
      <w:r w:rsidR="00090DCD">
        <w:rPr>
          <w:rFonts w:ascii="Arial" w:hAnsi="Arial" w:cs="Arial"/>
          <w:sz w:val="24"/>
          <w:szCs w:val="24"/>
          <w:lang w:eastAsia="zh-TW"/>
        </w:rPr>
        <w:t>conventional (</w:t>
      </w:r>
      <w:r w:rsidR="00090DCD" w:rsidRPr="00875541">
        <w:rPr>
          <w:rFonts w:ascii="Arial" w:hAnsi="Arial" w:cs="Arial"/>
          <w:sz w:val="24"/>
          <w:szCs w:val="24"/>
          <w:lang w:eastAsia="zh-TW"/>
        </w:rPr>
        <w:t>2D</w:t>
      </w:r>
      <w:r w:rsidR="00090DCD">
        <w:rPr>
          <w:rFonts w:ascii="Arial" w:hAnsi="Arial" w:cs="Arial"/>
          <w:sz w:val="24"/>
          <w:szCs w:val="24"/>
          <w:lang w:eastAsia="zh-TW"/>
        </w:rPr>
        <w:t xml:space="preserve">) </w:t>
      </w:r>
      <w:r w:rsidR="00090DCD" w:rsidRPr="00875541">
        <w:rPr>
          <w:rFonts w:ascii="Arial" w:hAnsi="Arial" w:cs="Arial"/>
          <w:sz w:val="24"/>
          <w:szCs w:val="24"/>
          <w:lang w:eastAsia="zh-TW"/>
        </w:rPr>
        <w:t>culture from day 1 to day 4</w:t>
      </w:r>
      <w:r w:rsidR="00090DCD">
        <w:rPr>
          <w:rFonts w:ascii="Arial" w:hAnsi="Arial" w:cs="Arial"/>
          <w:sz w:val="24"/>
          <w:szCs w:val="24"/>
          <w:lang w:eastAsia="zh-TW"/>
        </w:rPr>
        <w:t xml:space="preserve"> were examined by Western blot analysis of pSTAT3 levels</w:t>
      </w:r>
      <w:r>
        <w:rPr>
          <w:rFonts w:ascii="Arial" w:eastAsia="Times New Roman" w:hAnsi="Arial" w:cs="Arial"/>
          <w:sz w:val="24"/>
          <w:szCs w:val="24"/>
          <w:lang w:eastAsia="zh-TW"/>
        </w:rPr>
        <w:t xml:space="preserve">. </w:t>
      </w:r>
      <w:r>
        <w:rPr>
          <w:rFonts w:ascii="Calibri" w:eastAsia="Times New Roman" w:hAnsi="Calibri" w:cs="Arial"/>
          <w:sz w:val="24"/>
          <w:szCs w:val="24"/>
          <w:lang w:eastAsia="zh-TW"/>
        </w:rPr>
        <w:t>β</w:t>
      </w:r>
      <w:r>
        <w:rPr>
          <w:rFonts w:ascii="Arial" w:eastAsia="Times New Roman" w:hAnsi="Arial" w:cs="Arial"/>
          <w:sz w:val="24"/>
          <w:szCs w:val="24"/>
          <w:lang w:eastAsia="zh-TW"/>
        </w:rPr>
        <w:t xml:space="preserve">-actin was </w:t>
      </w:r>
      <w:r w:rsidR="00090DCD">
        <w:rPr>
          <w:rFonts w:ascii="Arial" w:eastAsia="Times New Roman" w:hAnsi="Arial" w:cs="Arial"/>
          <w:sz w:val="24"/>
          <w:szCs w:val="24"/>
          <w:lang w:eastAsia="zh-TW"/>
        </w:rPr>
        <w:t>prob</w:t>
      </w:r>
      <w:r>
        <w:rPr>
          <w:rFonts w:ascii="Arial" w:eastAsia="Times New Roman" w:hAnsi="Arial" w:cs="Arial"/>
          <w:sz w:val="24"/>
          <w:szCs w:val="24"/>
          <w:lang w:eastAsia="zh-TW"/>
        </w:rPr>
        <w:t xml:space="preserve">ed as a loading control. SupM2 cell lysate was also included as a positive control for pSTAT3 level. </w:t>
      </w:r>
      <w:r w:rsidR="00090DCD" w:rsidRPr="00875541">
        <w:rPr>
          <w:rFonts w:ascii="Arial" w:hAnsi="Arial" w:cs="Arial"/>
          <w:sz w:val="24"/>
          <w:szCs w:val="24"/>
          <w:lang w:eastAsia="zh-TW"/>
        </w:rPr>
        <w:t>2.5x10</w:t>
      </w:r>
      <w:r w:rsidR="00090DCD" w:rsidRPr="00875541">
        <w:rPr>
          <w:rFonts w:ascii="Arial" w:hAnsi="Arial" w:cs="Arial"/>
          <w:sz w:val="24"/>
          <w:szCs w:val="24"/>
          <w:vertAlign w:val="superscript"/>
          <w:lang w:eastAsia="zh-TW"/>
        </w:rPr>
        <w:t>5</w:t>
      </w:r>
      <w:r w:rsidR="00090DCD" w:rsidRPr="00875541">
        <w:rPr>
          <w:rFonts w:ascii="Arial" w:hAnsi="Arial" w:cs="Arial"/>
          <w:sz w:val="24"/>
          <w:szCs w:val="24"/>
          <w:lang w:eastAsia="zh-TW"/>
        </w:rPr>
        <w:t xml:space="preserve"> cells were seeded initially.</w:t>
      </w:r>
    </w:p>
    <w:p w14:paraId="21980898" w14:textId="608E6C22" w:rsidR="00C17A29" w:rsidRDefault="00C17A29">
      <w:pPr>
        <w:spacing w:after="0" w:line="240" w:lineRule="auto"/>
        <w:jc w:val="both"/>
        <w:rPr>
          <w:ins w:id="6" w:author="Winston Huang" w:date="2018-06-03T21:42:00Z"/>
          <w:rFonts w:ascii="Arial" w:eastAsia="PMingLiU" w:hAnsi="Arial" w:cs="Arial"/>
          <w:sz w:val="24"/>
          <w:szCs w:val="24"/>
          <w:lang w:eastAsia="zh-TW"/>
        </w:rPr>
      </w:pPr>
    </w:p>
    <w:p w14:paraId="27F392DB" w14:textId="77777777" w:rsidR="00C17A29" w:rsidRDefault="00C17A29" w:rsidP="00C17A29">
      <w:pPr>
        <w:spacing w:after="0" w:line="240" w:lineRule="auto"/>
        <w:jc w:val="both"/>
        <w:rPr>
          <w:ins w:id="7" w:author="Winston Huang" w:date="2018-06-03T21:42:00Z"/>
          <w:rFonts w:ascii="Arial" w:eastAsia="Times New Roman" w:hAnsi="Arial" w:cs="Arial"/>
          <w:sz w:val="24"/>
          <w:szCs w:val="24"/>
          <w:lang w:eastAsia="zh-TW"/>
        </w:rPr>
      </w:pPr>
      <w:ins w:id="8" w:author="Winston Huang" w:date="2018-06-03T21:42:00Z">
        <w:r w:rsidRPr="00C40BD9">
          <w:rPr>
            <w:rFonts w:ascii="Arial" w:eastAsia="PMingLiU" w:hAnsi="Arial" w:cs="Arial"/>
            <w:b/>
            <w:sz w:val="24"/>
            <w:szCs w:val="24"/>
            <w:lang w:eastAsia="zh-TW"/>
          </w:rPr>
          <w:t>Figure S3. STAT3-activating cytokines are upregulated in U266-3D cells.</w:t>
        </w:r>
        <w:r w:rsidRPr="00C40BD9">
          <w:rPr>
            <w:rFonts w:ascii="Arial" w:eastAsia="Times New Roman" w:hAnsi="Arial" w:cs="Arial"/>
            <w:sz w:val="24"/>
            <w:szCs w:val="24"/>
            <w:lang w:eastAsia="zh-TW"/>
          </w:rPr>
          <w:t xml:space="preserve"> </w:t>
        </w:r>
        <w:r w:rsidRPr="00F90FF9">
          <w:rPr>
            <w:rFonts w:ascii="Arial" w:eastAsia="Times New Roman" w:hAnsi="Arial" w:cs="Arial"/>
            <w:sz w:val="24"/>
            <w:szCs w:val="24"/>
            <w:lang w:eastAsia="zh-TW"/>
          </w:rPr>
          <w:t xml:space="preserve">Quantitative RT-PCR of </w:t>
        </w:r>
        <w:r w:rsidRPr="00F90FF9">
          <w:rPr>
            <w:rFonts w:ascii="Arial" w:eastAsia="Times New Roman" w:hAnsi="Arial" w:cs="Arial"/>
            <w:i/>
            <w:sz w:val="24"/>
            <w:szCs w:val="24"/>
            <w:lang w:eastAsia="zh-TW"/>
          </w:rPr>
          <w:t>IL6</w:t>
        </w:r>
        <w:r>
          <w:rPr>
            <w:rFonts w:ascii="Arial" w:eastAsia="Times New Roman" w:hAnsi="Arial" w:cs="Arial"/>
            <w:i/>
            <w:sz w:val="24"/>
            <w:szCs w:val="24"/>
            <w:lang w:eastAsia="zh-TW"/>
          </w:rPr>
          <w:t xml:space="preserve"> </w:t>
        </w:r>
        <w:r>
          <w:rPr>
            <w:rFonts w:ascii="Arial" w:eastAsia="Times New Roman" w:hAnsi="Arial" w:cs="Arial"/>
            <w:sz w:val="24"/>
            <w:szCs w:val="24"/>
            <w:lang w:eastAsia="zh-TW"/>
          </w:rPr>
          <w:t xml:space="preserve">(black), </w:t>
        </w:r>
        <w:r w:rsidRPr="00F90FF9">
          <w:rPr>
            <w:rFonts w:ascii="Arial" w:eastAsia="Times New Roman" w:hAnsi="Arial" w:cs="Arial"/>
            <w:i/>
            <w:sz w:val="24"/>
            <w:szCs w:val="24"/>
            <w:lang w:eastAsia="zh-TW"/>
          </w:rPr>
          <w:t>IL21</w:t>
        </w:r>
        <w:r>
          <w:rPr>
            <w:rFonts w:ascii="Arial" w:eastAsia="Times New Roman" w:hAnsi="Arial" w:cs="Arial"/>
            <w:i/>
            <w:sz w:val="24"/>
            <w:szCs w:val="24"/>
            <w:lang w:eastAsia="zh-TW"/>
          </w:rPr>
          <w:t xml:space="preserve"> </w:t>
        </w:r>
        <w:r>
          <w:rPr>
            <w:rFonts w:ascii="Arial" w:eastAsia="Times New Roman" w:hAnsi="Arial" w:cs="Arial"/>
            <w:sz w:val="24"/>
            <w:szCs w:val="24"/>
            <w:lang w:eastAsia="zh-TW"/>
          </w:rPr>
          <w:t xml:space="preserve">(grey) </w:t>
        </w:r>
        <w:r w:rsidRPr="00F90FF9">
          <w:rPr>
            <w:rFonts w:ascii="Arial" w:eastAsia="Times New Roman" w:hAnsi="Arial" w:cs="Arial"/>
            <w:sz w:val="24"/>
            <w:szCs w:val="24"/>
            <w:lang w:eastAsia="zh-TW"/>
          </w:rPr>
          <w:t xml:space="preserve">and </w:t>
        </w:r>
        <w:r w:rsidRPr="00F90FF9">
          <w:rPr>
            <w:rFonts w:ascii="Arial" w:eastAsia="Times New Roman" w:hAnsi="Arial" w:cs="Arial"/>
            <w:i/>
            <w:sz w:val="24"/>
            <w:szCs w:val="24"/>
            <w:lang w:eastAsia="zh-TW"/>
          </w:rPr>
          <w:t>IL10</w:t>
        </w:r>
        <w:r>
          <w:rPr>
            <w:rFonts w:ascii="Arial" w:eastAsia="Times New Roman" w:hAnsi="Arial" w:cs="Arial"/>
            <w:i/>
            <w:sz w:val="24"/>
            <w:szCs w:val="24"/>
            <w:lang w:eastAsia="zh-TW"/>
          </w:rPr>
          <w:t xml:space="preserve"> </w:t>
        </w:r>
        <w:r>
          <w:rPr>
            <w:rFonts w:ascii="Arial" w:eastAsia="Times New Roman" w:hAnsi="Arial" w:cs="Arial"/>
            <w:sz w:val="24"/>
            <w:szCs w:val="24"/>
            <w:lang w:eastAsia="zh-TW"/>
          </w:rPr>
          <w:t>(white)</w:t>
        </w:r>
        <w:r w:rsidRPr="00F90FF9">
          <w:rPr>
            <w:rFonts w:ascii="Arial" w:eastAsia="Times New Roman" w:hAnsi="Arial" w:cs="Arial"/>
            <w:sz w:val="24"/>
            <w:szCs w:val="24"/>
            <w:lang w:eastAsia="zh-TW"/>
          </w:rPr>
          <w:t xml:space="preserve"> mRNA levels in U266 cells in conventional culture (2D) or day 1 to 4 in 3D culture. 2.5x10</w:t>
        </w:r>
        <w:r w:rsidRPr="00F90FF9">
          <w:rPr>
            <w:rFonts w:ascii="Arial" w:eastAsia="Times New Roman" w:hAnsi="Arial" w:cs="Arial"/>
            <w:sz w:val="24"/>
            <w:szCs w:val="24"/>
            <w:vertAlign w:val="superscript"/>
            <w:lang w:eastAsia="zh-TW"/>
          </w:rPr>
          <w:t>5</w:t>
        </w:r>
        <w:r w:rsidRPr="00F90FF9">
          <w:rPr>
            <w:rFonts w:ascii="Arial" w:eastAsia="Times New Roman" w:hAnsi="Arial" w:cs="Arial"/>
            <w:sz w:val="24"/>
            <w:szCs w:val="24"/>
            <w:lang w:eastAsia="zh-TW"/>
          </w:rPr>
          <w:t xml:space="preserve"> cells were seeded initially. The primers used for each gene are described in Supplementary Appendix. The error bars represent standard deviation from a triplicate experiment</w:t>
        </w:r>
        <w:r>
          <w:rPr>
            <w:rFonts w:ascii="Arial" w:eastAsia="Times New Roman" w:hAnsi="Arial" w:cs="Arial"/>
            <w:sz w:val="24"/>
            <w:szCs w:val="24"/>
            <w:lang w:eastAsia="zh-TW"/>
          </w:rPr>
          <w:t xml:space="preserve">. </w:t>
        </w:r>
        <w:r w:rsidRPr="00F90FF9">
          <w:rPr>
            <w:rFonts w:ascii="Arial" w:eastAsia="Times New Roman" w:hAnsi="Arial" w:cs="Arial"/>
            <w:sz w:val="24"/>
            <w:szCs w:val="24"/>
            <w:lang w:eastAsia="zh-TW"/>
          </w:rPr>
          <w:t>**p&lt;0.001 compared to 2D, one-way ANOVA with Dunnett’s multiple t-test.</w:t>
        </w:r>
      </w:ins>
    </w:p>
    <w:p w14:paraId="3AF8FA02" w14:textId="77777777" w:rsidR="00C17A29" w:rsidRDefault="00C17A29" w:rsidP="00C17A29">
      <w:pPr>
        <w:spacing w:after="0" w:line="240" w:lineRule="auto"/>
        <w:contextualSpacing/>
        <w:jc w:val="both"/>
        <w:rPr>
          <w:ins w:id="9" w:author="Winston Huang" w:date="2018-06-03T21:42:00Z"/>
          <w:rFonts w:ascii="Arial" w:eastAsia="Times New Roman" w:hAnsi="Arial" w:cs="Arial"/>
          <w:sz w:val="24"/>
          <w:szCs w:val="24"/>
          <w:lang w:eastAsia="zh-TW"/>
        </w:rPr>
      </w:pPr>
    </w:p>
    <w:p w14:paraId="7C9BDF16" w14:textId="4541CE32" w:rsidR="00C17A29" w:rsidRDefault="00C17A29" w:rsidP="00C17A29">
      <w:pPr>
        <w:spacing w:after="0" w:line="240" w:lineRule="auto"/>
        <w:contextualSpacing/>
        <w:jc w:val="both"/>
        <w:rPr>
          <w:ins w:id="10" w:author="Winston Huang" w:date="2018-06-03T21:42:00Z"/>
          <w:rFonts w:ascii="Arial" w:hAnsi="Arial" w:cs="Arial"/>
          <w:sz w:val="24"/>
          <w:szCs w:val="24"/>
          <w:lang w:eastAsia="zh-TW"/>
        </w:rPr>
      </w:pPr>
      <w:ins w:id="11" w:author="Winston Huang" w:date="2018-06-03T21:42:00Z">
        <w:r w:rsidRPr="005C7F12">
          <w:rPr>
            <w:rFonts w:ascii="Arial" w:hAnsi="Arial" w:cs="Arial"/>
            <w:b/>
            <w:sz w:val="24"/>
            <w:szCs w:val="24"/>
            <w:lang w:eastAsia="zh-TW"/>
          </w:rPr>
          <w:t>Figure S</w:t>
        </w:r>
      </w:ins>
      <w:ins w:id="12" w:author="Winston Huang" w:date="2018-06-06T01:11:00Z">
        <w:r w:rsidR="001101F2">
          <w:rPr>
            <w:rFonts w:ascii="Arial" w:hAnsi="Arial" w:cs="Arial"/>
            <w:b/>
            <w:sz w:val="24"/>
            <w:szCs w:val="24"/>
            <w:lang w:eastAsia="zh-TW"/>
          </w:rPr>
          <w:t>4</w:t>
        </w:r>
      </w:ins>
      <w:ins w:id="13" w:author="Winston Huang" w:date="2018-06-03T21:42:00Z">
        <w:r w:rsidRPr="005C7F12">
          <w:rPr>
            <w:rFonts w:ascii="Arial" w:hAnsi="Arial" w:cs="Arial"/>
            <w:b/>
            <w:sz w:val="24"/>
            <w:szCs w:val="24"/>
            <w:lang w:eastAsia="zh-TW"/>
          </w:rPr>
          <w:t>. Increased seeding number results in less sustained pSTAT3 level in 3D culture.</w:t>
        </w:r>
        <w:r>
          <w:rPr>
            <w:rFonts w:ascii="Arial" w:hAnsi="Arial" w:cs="Arial"/>
            <w:sz w:val="24"/>
            <w:szCs w:val="24"/>
            <w:lang w:eastAsia="zh-TW"/>
          </w:rPr>
          <w:t xml:space="preserve"> </w:t>
        </w:r>
        <w:r w:rsidRPr="005C7F12">
          <w:rPr>
            <w:rFonts w:ascii="Arial" w:hAnsi="Arial" w:cs="Arial"/>
            <w:sz w:val="24"/>
            <w:szCs w:val="24"/>
            <w:lang w:eastAsia="zh-TW"/>
          </w:rPr>
          <w:t>Western blot analysis of pSTAT3 and STAT3 levels of U266 and RPMI8226 cells in 2D or 3D culture from day 1 to day 4 with a higher cell concentration (5.0x10</w:t>
        </w:r>
        <w:r w:rsidRPr="005C7F12">
          <w:rPr>
            <w:rFonts w:ascii="Arial" w:hAnsi="Arial" w:cs="Arial"/>
            <w:sz w:val="24"/>
            <w:szCs w:val="24"/>
            <w:vertAlign w:val="superscript"/>
            <w:lang w:eastAsia="zh-TW"/>
          </w:rPr>
          <w:t>5</w:t>
        </w:r>
        <w:r w:rsidRPr="005C7F12">
          <w:rPr>
            <w:rFonts w:ascii="Arial" w:hAnsi="Arial" w:cs="Arial"/>
            <w:sz w:val="24"/>
            <w:szCs w:val="24"/>
            <w:lang w:eastAsia="zh-TW"/>
          </w:rPr>
          <w:t xml:space="preserve"> cells).</w:t>
        </w:r>
        <w:r>
          <w:rPr>
            <w:rFonts w:ascii="Arial" w:hAnsi="Arial" w:cs="Arial"/>
            <w:sz w:val="24"/>
            <w:szCs w:val="24"/>
            <w:lang w:eastAsia="zh-TW"/>
          </w:rPr>
          <w:t xml:space="preserve"> </w:t>
        </w:r>
        <w:r w:rsidRPr="00875541">
          <w:rPr>
            <w:rFonts w:ascii="Arial" w:hAnsi="Arial" w:cs="Arial"/>
            <w:sz w:val="24"/>
            <w:szCs w:val="24"/>
            <w:lang w:eastAsia="zh-TW"/>
          </w:rPr>
          <w:t>β-actin was probed as a loading control.</w:t>
        </w:r>
      </w:ins>
    </w:p>
    <w:p w14:paraId="52D7480A" w14:textId="5CF93EC2" w:rsidR="00C17A29" w:rsidRPr="00C17A29" w:rsidDel="001101F2" w:rsidRDefault="00C17A29">
      <w:pPr>
        <w:spacing w:after="0" w:line="240" w:lineRule="auto"/>
        <w:contextualSpacing/>
        <w:jc w:val="both"/>
        <w:rPr>
          <w:del w:id="14" w:author="Winston Huang" w:date="2018-06-06T01:11:00Z"/>
          <w:rFonts w:ascii="Arial" w:hAnsi="Arial" w:cs="Arial"/>
          <w:sz w:val="24"/>
          <w:szCs w:val="24"/>
          <w:lang w:eastAsia="zh-TW"/>
          <w:rPrChange w:id="15" w:author="Winston Huang" w:date="2018-06-03T21:42:00Z">
            <w:rPr>
              <w:del w:id="16" w:author="Winston Huang" w:date="2018-06-06T01:11:00Z"/>
              <w:rFonts w:ascii="Arial" w:eastAsia="PMingLiU" w:hAnsi="Arial" w:cs="Arial"/>
              <w:sz w:val="24"/>
              <w:szCs w:val="24"/>
              <w:lang w:eastAsia="zh-TW"/>
            </w:rPr>
          </w:rPrChange>
        </w:rPr>
        <w:pPrChange w:id="17" w:author="Winston Huang" w:date="2018-05-30T16:08:00Z">
          <w:pPr>
            <w:spacing w:after="0" w:line="240" w:lineRule="auto"/>
          </w:pPr>
        </w:pPrChange>
      </w:pPr>
    </w:p>
    <w:p w14:paraId="4AF28294" w14:textId="77777777" w:rsidR="004A2F69" w:rsidRDefault="004A2F69">
      <w:pPr>
        <w:spacing w:after="0" w:line="240" w:lineRule="auto"/>
        <w:contextualSpacing/>
        <w:jc w:val="both"/>
        <w:rPr>
          <w:rFonts w:ascii="Arial" w:eastAsia="Times New Roman" w:hAnsi="Arial" w:cs="Arial"/>
          <w:sz w:val="24"/>
          <w:szCs w:val="24"/>
          <w:lang w:eastAsia="zh-TW"/>
        </w:rPr>
        <w:pPrChange w:id="18" w:author="Winston Huang" w:date="2018-05-30T16:08:00Z">
          <w:pPr>
            <w:spacing w:after="0" w:line="240" w:lineRule="auto"/>
            <w:contextualSpacing/>
          </w:pPr>
        </w:pPrChange>
      </w:pPr>
    </w:p>
    <w:p w14:paraId="54883504" w14:textId="1CAF4025" w:rsidR="004A2F69" w:rsidRDefault="004A2F69">
      <w:pPr>
        <w:spacing w:after="0" w:line="240" w:lineRule="auto"/>
        <w:contextualSpacing/>
        <w:jc w:val="both"/>
        <w:rPr>
          <w:rFonts w:ascii="Arial" w:hAnsi="Arial" w:cs="Arial"/>
          <w:sz w:val="24"/>
          <w:szCs w:val="24"/>
          <w:lang w:eastAsia="zh-TW"/>
        </w:rPr>
        <w:pPrChange w:id="19" w:author="Winston Huang" w:date="2018-05-30T16:08:00Z">
          <w:pPr>
            <w:spacing w:after="0" w:line="240" w:lineRule="auto"/>
            <w:contextualSpacing/>
          </w:pPr>
        </w:pPrChange>
      </w:pPr>
      <w:r w:rsidRPr="004A2F69">
        <w:rPr>
          <w:rFonts w:ascii="Arial" w:eastAsia="Times New Roman" w:hAnsi="Arial" w:cs="Arial"/>
          <w:b/>
          <w:sz w:val="24"/>
          <w:szCs w:val="24"/>
          <w:lang w:eastAsia="zh-TW"/>
        </w:rPr>
        <w:t>Figure S</w:t>
      </w:r>
      <w:ins w:id="20" w:author="Winston Huang" w:date="2018-06-06T01:11:00Z">
        <w:r w:rsidR="001101F2">
          <w:rPr>
            <w:rFonts w:ascii="Arial" w:eastAsia="Times New Roman" w:hAnsi="Arial" w:cs="Arial"/>
            <w:b/>
            <w:sz w:val="24"/>
            <w:szCs w:val="24"/>
            <w:lang w:eastAsia="zh-TW"/>
          </w:rPr>
          <w:t>5</w:t>
        </w:r>
      </w:ins>
      <w:del w:id="21" w:author="Winston Huang" w:date="2018-06-03T21:42:00Z">
        <w:r w:rsidR="00051E07" w:rsidDel="00C17A29">
          <w:rPr>
            <w:rFonts w:ascii="Arial" w:eastAsia="Times New Roman" w:hAnsi="Arial" w:cs="Arial"/>
            <w:b/>
            <w:sz w:val="24"/>
            <w:szCs w:val="24"/>
            <w:lang w:eastAsia="zh-TW"/>
          </w:rPr>
          <w:delText>3</w:delText>
        </w:r>
      </w:del>
      <w:r w:rsidRPr="004A2F69">
        <w:rPr>
          <w:rFonts w:ascii="Arial" w:eastAsia="Times New Roman" w:hAnsi="Arial" w:cs="Arial"/>
          <w:b/>
          <w:sz w:val="24"/>
          <w:szCs w:val="24"/>
          <w:lang w:eastAsia="zh-TW"/>
        </w:rPr>
        <w:t>. Stattic does not induce apoptosis in conventionally cultured MM cells.</w:t>
      </w:r>
      <w:r>
        <w:rPr>
          <w:rFonts w:ascii="Arial" w:eastAsia="Times New Roman" w:hAnsi="Arial" w:cs="Arial"/>
          <w:b/>
          <w:sz w:val="24"/>
          <w:szCs w:val="24"/>
          <w:lang w:eastAsia="zh-TW"/>
        </w:rPr>
        <w:t xml:space="preserve"> </w:t>
      </w:r>
      <w:r w:rsidR="003365CD" w:rsidRPr="00875541">
        <w:rPr>
          <w:rFonts w:ascii="Arial" w:eastAsia="PMingLiU" w:hAnsi="Arial" w:cs="Arial"/>
          <w:sz w:val="24"/>
          <w:szCs w:val="24"/>
          <w:lang w:eastAsia="zh-TW"/>
        </w:rPr>
        <w:t>(</w:t>
      </w:r>
      <w:r w:rsidR="003365CD">
        <w:rPr>
          <w:rFonts w:ascii="Arial" w:eastAsia="PMingLiU" w:hAnsi="Arial" w:cs="Arial"/>
          <w:sz w:val="24"/>
          <w:szCs w:val="24"/>
          <w:lang w:eastAsia="zh-TW"/>
        </w:rPr>
        <w:t>A</w:t>
      </w:r>
      <w:r w:rsidR="003365CD" w:rsidRPr="00875541">
        <w:rPr>
          <w:rFonts w:ascii="Arial" w:eastAsia="PMingLiU" w:hAnsi="Arial" w:cs="Arial"/>
          <w:sz w:val="24"/>
          <w:szCs w:val="24"/>
          <w:lang w:eastAsia="zh-TW"/>
        </w:rPr>
        <w:t>)</w:t>
      </w:r>
      <w:r w:rsidR="00090DCD" w:rsidRPr="00875541">
        <w:rPr>
          <w:rFonts w:ascii="Arial" w:eastAsia="PMingLiU" w:hAnsi="Arial" w:cs="Arial"/>
          <w:sz w:val="24"/>
          <w:szCs w:val="24"/>
          <w:lang w:eastAsia="zh-TW"/>
        </w:rPr>
        <w:t xml:space="preserve"> </w:t>
      </w:r>
      <w:r w:rsidR="00090DCD">
        <w:rPr>
          <w:rFonts w:ascii="Arial" w:eastAsia="PMingLiU" w:hAnsi="Arial" w:cs="Arial"/>
          <w:sz w:val="24"/>
          <w:szCs w:val="24"/>
          <w:lang w:eastAsia="zh-TW"/>
        </w:rPr>
        <w:t xml:space="preserve">The effect of STAT3 inhibition on apoptosis in </w:t>
      </w:r>
      <w:r w:rsidR="00090DCD" w:rsidRPr="00875541">
        <w:rPr>
          <w:rFonts w:ascii="Arial" w:eastAsia="PMingLiU" w:hAnsi="Arial" w:cs="Arial"/>
          <w:sz w:val="24"/>
          <w:szCs w:val="24"/>
          <w:lang w:eastAsia="zh-TW"/>
        </w:rPr>
        <w:t>U266 and RPMI8226 cells</w:t>
      </w:r>
      <w:r w:rsidR="00090DCD">
        <w:rPr>
          <w:rFonts w:ascii="Arial" w:eastAsia="PMingLiU" w:hAnsi="Arial" w:cs="Arial"/>
          <w:sz w:val="24"/>
          <w:szCs w:val="24"/>
          <w:lang w:eastAsia="zh-TW"/>
        </w:rPr>
        <w:t xml:space="preserve"> in conventional culture. The cells were treated with Stattic for 24 hours and stained with an apoptotic marker </w:t>
      </w:r>
      <w:r w:rsidR="00090DCD" w:rsidRPr="00875541">
        <w:rPr>
          <w:rFonts w:ascii="Arial" w:eastAsia="PMingLiU" w:hAnsi="Arial" w:cs="Arial"/>
          <w:sz w:val="24"/>
          <w:szCs w:val="24"/>
          <w:lang w:eastAsia="zh-TW"/>
        </w:rPr>
        <w:t>Annexin V. The percentage</w:t>
      </w:r>
      <w:r w:rsidR="00090DCD">
        <w:rPr>
          <w:rFonts w:ascii="Arial" w:eastAsia="PMingLiU" w:hAnsi="Arial" w:cs="Arial"/>
          <w:sz w:val="24"/>
          <w:szCs w:val="24"/>
          <w:lang w:eastAsia="zh-TW"/>
        </w:rPr>
        <w:t xml:space="preserve"> of Annexin V-positive cells was analyzed by flow cytometry. </w:t>
      </w:r>
      <w:r w:rsidR="003365CD" w:rsidRPr="00875541">
        <w:rPr>
          <w:rFonts w:ascii="Arial" w:eastAsia="PMingLiU" w:hAnsi="Arial" w:cs="Arial"/>
          <w:sz w:val="24"/>
          <w:szCs w:val="24"/>
          <w:lang w:eastAsia="zh-TW"/>
        </w:rPr>
        <w:t>(</w:t>
      </w:r>
      <w:r w:rsidR="003365CD">
        <w:rPr>
          <w:rFonts w:ascii="Arial" w:eastAsia="PMingLiU" w:hAnsi="Arial" w:cs="Arial"/>
          <w:sz w:val="24"/>
          <w:szCs w:val="24"/>
          <w:lang w:eastAsia="zh-TW"/>
        </w:rPr>
        <w:t>B</w:t>
      </w:r>
      <w:r w:rsidR="003365CD" w:rsidRPr="00875541">
        <w:rPr>
          <w:rFonts w:ascii="Arial" w:eastAsia="PMingLiU" w:hAnsi="Arial" w:cs="Arial"/>
          <w:sz w:val="24"/>
          <w:szCs w:val="24"/>
          <w:lang w:eastAsia="zh-TW"/>
        </w:rPr>
        <w:t xml:space="preserve">) </w:t>
      </w:r>
      <w:r w:rsidR="00090DCD">
        <w:rPr>
          <w:rFonts w:ascii="Arial" w:eastAsia="PMingLiU" w:hAnsi="Arial" w:cs="Arial"/>
          <w:sz w:val="24"/>
          <w:szCs w:val="24"/>
          <w:lang w:eastAsia="zh-TW"/>
        </w:rPr>
        <w:t xml:space="preserve">The expression levels of two </w:t>
      </w:r>
      <w:r w:rsidR="00090DCD" w:rsidRPr="00875541">
        <w:rPr>
          <w:rFonts w:ascii="Arial" w:eastAsia="PMingLiU" w:hAnsi="Arial" w:cs="Arial"/>
          <w:sz w:val="24"/>
          <w:szCs w:val="24"/>
          <w:lang w:eastAsia="zh-TW"/>
        </w:rPr>
        <w:t xml:space="preserve">apoptotic markers, cleaved PARP and </w:t>
      </w:r>
      <w:r w:rsidR="00090DCD">
        <w:rPr>
          <w:rFonts w:ascii="Arial" w:eastAsia="PMingLiU" w:hAnsi="Arial" w:cs="Arial"/>
          <w:sz w:val="24"/>
          <w:szCs w:val="24"/>
          <w:lang w:eastAsia="zh-TW"/>
        </w:rPr>
        <w:t xml:space="preserve">cleaved </w:t>
      </w:r>
      <w:r w:rsidR="00090DCD" w:rsidRPr="00875541">
        <w:rPr>
          <w:rFonts w:ascii="Arial" w:eastAsia="PMingLiU" w:hAnsi="Arial" w:cs="Arial"/>
          <w:sz w:val="24"/>
          <w:szCs w:val="24"/>
          <w:lang w:eastAsia="zh-TW"/>
        </w:rPr>
        <w:t>caspase 3, in U266 and RPMI8226 cells</w:t>
      </w:r>
      <w:r w:rsidR="00090DCD">
        <w:rPr>
          <w:rFonts w:ascii="Arial" w:eastAsia="PMingLiU" w:hAnsi="Arial" w:cs="Arial"/>
          <w:sz w:val="24"/>
          <w:szCs w:val="24"/>
          <w:lang w:eastAsia="zh-TW"/>
        </w:rPr>
        <w:t xml:space="preserve"> cultured conventionally</w:t>
      </w:r>
      <w:r w:rsidR="00090DCD" w:rsidRPr="00875541">
        <w:rPr>
          <w:rFonts w:ascii="Arial" w:eastAsia="PMingLiU" w:hAnsi="Arial" w:cs="Arial"/>
          <w:sz w:val="24"/>
          <w:szCs w:val="24"/>
          <w:lang w:eastAsia="zh-TW"/>
        </w:rPr>
        <w:t xml:space="preserve"> after 24 hours of Stattic treatment</w:t>
      </w:r>
      <w:r w:rsidR="00090DCD">
        <w:rPr>
          <w:rFonts w:ascii="Arial" w:eastAsia="PMingLiU" w:hAnsi="Arial" w:cs="Arial"/>
          <w:sz w:val="24"/>
          <w:szCs w:val="24"/>
          <w:lang w:eastAsia="zh-TW"/>
        </w:rPr>
        <w:t xml:space="preserve"> were examined by Western blot analysis</w:t>
      </w:r>
      <w:r w:rsidR="00090DCD" w:rsidRPr="00875541">
        <w:rPr>
          <w:rFonts w:ascii="Arial" w:eastAsia="PMingLiU" w:hAnsi="Arial" w:cs="Arial"/>
          <w:sz w:val="24"/>
          <w:szCs w:val="24"/>
          <w:lang w:eastAsia="zh-TW"/>
        </w:rPr>
        <w:t xml:space="preserve">. </w:t>
      </w:r>
      <w:r w:rsidR="00090DCD" w:rsidRPr="00875541">
        <w:rPr>
          <w:rFonts w:ascii="Arial" w:hAnsi="Arial" w:cs="Arial"/>
          <w:sz w:val="24"/>
          <w:szCs w:val="24"/>
          <w:lang w:eastAsia="zh-TW"/>
        </w:rPr>
        <w:t xml:space="preserve">β-actin was probed as a loading control. For all the experiments above, </w:t>
      </w:r>
      <w:r w:rsidR="00090DCD" w:rsidRPr="00875541">
        <w:rPr>
          <w:rFonts w:ascii="Arial" w:eastAsia="PMingLiU" w:hAnsi="Arial" w:cs="Arial"/>
          <w:sz w:val="24"/>
          <w:szCs w:val="24"/>
          <w:lang w:eastAsia="zh-TW"/>
        </w:rPr>
        <w:t>U266 and RPMI8226 cells were cultured for 2 and 1 days before the Stattic treatment</w:t>
      </w:r>
      <w:r w:rsidR="00090DCD">
        <w:rPr>
          <w:rFonts w:ascii="Arial" w:eastAsia="PMingLiU" w:hAnsi="Arial" w:cs="Arial"/>
          <w:sz w:val="24"/>
          <w:szCs w:val="24"/>
          <w:lang w:eastAsia="zh-TW"/>
        </w:rPr>
        <w:t xml:space="preserve"> to reach a substantial pSTAT3 level</w:t>
      </w:r>
      <w:r w:rsidR="00090DCD" w:rsidRPr="00875541">
        <w:rPr>
          <w:rFonts w:ascii="Arial" w:eastAsia="PMingLiU" w:hAnsi="Arial" w:cs="Arial"/>
          <w:sz w:val="24"/>
          <w:szCs w:val="24"/>
          <w:lang w:eastAsia="zh-TW"/>
        </w:rPr>
        <w:t xml:space="preserve">, respectively. </w:t>
      </w:r>
      <w:r w:rsidR="00090DCD" w:rsidRPr="00875541">
        <w:rPr>
          <w:rFonts w:ascii="Arial" w:hAnsi="Arial" w:cs="Arial"/>
          <w:sz w:val="24"/>
          <w:szCs w:val="24"/>
          <w:lang w:eastAsia="zh-TW"/>
        </w:rPr>
        <w:t>2.5x10</w:t>
      </w:r>
      <w:r w:rsidR="00090DCD" w:rsidRPr="00875541">
        <w:rPr>
          <w:rFonts w:ascii="Arial" w:hAnsi="Arial" w:cs="Arial"/>
          <w:sz w:val="24"/>
          <w:szCs w:val="24"/>
          <w:vertAlign w:val="superscript"/>
          <w:lang w:eastAsia="zh-TW"/>
        </w:rPr>
        <w:t>5</w:t>
      </w:r>
      <w:r w:rsidR="00090DCD" w:rsidRPr="00875541">
        <w:rPr>
          <w:rFonts w:ascii="Arial" w:hAnsi="Arial" w:cs="Arial"/>
          <w:sz w:val="24"/>
          <w:szCs w:val="24"/>
          <w:lang w:eastAsia="zh-TW"/>
        </w:rPr>
        <w:t xml:space="preserve"> cells were seeded initially.</w:t>
      </w:r>
    </w:p>
    <w:p w14:paraId="0866BEB6" w14:textId="77777777" w:rsidR="003365CD" w:rsidRDefault="003365CD">
      <w:pPr>
        <w:spacing w:after="0" w:line="240" w:lineRule="auto"/>
        <w:contextualSpacing/>
        <w:jc w:val="both"/>
        <w:rPr>
          <w:rFonts w:ascii="Arial" w:eastAsia="Times New Roman" w:hAnsi="Arial" w:cs="Arial"/>
          <w:sz w:val="24"/>
          <w:szCs w:val="24"/>
          <w:lang w:eastAsia="zh-TW"/>
        </w:rPr>
        <w:pPrChange w:id="22" w:author="Winston Huang" w:date="2018-05-30T16:08:00Z">
          <w:pPr>
            <w:spacing w:after="0" w:line="240" w:lineRule="auto"/>
            <w:contextualSpacing/>
          </w:pPr>
        </w:pPrChange>
      </w:pPr>
    </w:p>
    <w:p w14:paraId="68AF00F1" w14:textId="4E060D3B" w:rsidR="003365CD" w:rsidRPr="003365CD" w:rsidRDefault="003365CD">
      <w:pPr>
        <w:spacing w:after="0" w:line="240" w:lineRule="auto"/>
        <w:jc w:val="both"/>
        <w:rPr>
          <w:rFonts w:ascii="Arial" w:eastAsia="PMingLiU" w:hAnsi="Arial" w:cs="Arial"/>
          <w:sz w:val="24"/>
          <w:szCs w:val="24"/>
          <w:lang w:eastAsia="zh-TW"/>
        </w:rPr>
        <w:pPrChange w:id="23" w:author="Winston Huang" w:date="2018-05-30T16:08:00Z">
          <w:pPr>
            <w:spacing w:after="0" w:line="240" w:lineRule="auto"/>
          </w:pPr>
        </w:pPrChange>
      </w:pPr>
      <w:r w:rsidRPr="00875541">
        <w:rPr>
          <w:rFonts w:ascii="Arial" w:eastAsia="PMingLiU" w:hAnsi="Arial" w:cs="Arial"/>
          <w:b/>
          <w:sz w:val="24"/>
          <w:szCs w:val="24"/>
          <w:lang w:eastAsia="zh-TW"/>
        </w:rPr>
        <w:t xml:space="preserve">Figure </w:t>
      </w:r>
      <w:r>
        <w:rPr>
          <w:rFonts w:ascii="Arial" w:eastAsia="PMingLiU" w:hAnsi="Arial" w:cs="Arial"/>
          <w:b/>
          <w:sz w:val="24"/>
          <w:szCs w:val="24"/>
          <w:lang w:eastAsia="zh-TW"/>
        </w:rPr>
        <w:t>S</w:t>
      </w:r>
      <w:ins w:id="24" w:author="Winston Huang" w:date="2018-06-06T01:11:00Z">
        <w:r w:rsidR="001101F2">
          <w:rPr>
            <w:rFonts w:ascii="Arial" w:eastAsia="PMingLiU" w:hAnsi="Arial" w:cs="Arial"/>
            <w:b/>
            <w:sz w:val="24"/>
            <w:szCs w:val="24"/>
            <w:lang w:eastAsia="zh-TW"/>
          </w:rPr>
          <w:t>6</w:t>
        </w:r>
      </w:ins>
      <w:del w:id="25" w:author="Winston Huang" w:date="2018-06-03T21:42:00Z">
        <w:r w:rsidR="00051E07" w:rsidDel="00C17A29">
          <w:rPr>
            <w:rFonts w:ascii="Arial" w:eastAsia="PMingLiU" w:hAnsi="Arial" w:cs="Arial"/>
            <w:b/>
            <w:sz w:val="24"/>
            <w:szCs w:val="24"/>
            <w:lang w:eastAsia="zh-TW"/>
          </w:rPr>
          <w:delText>4</w:delText>
        </w:r>
      </w:del>
      <w:r w:rsidRPr="00875541">
        <w:rPr>
          <w:rFonts w:ascii="Arial" w:eastAsia="PMingLiU" w:hAnsi="Arial" w:cs="Arial"/>
          <w:b/>
          <w:sz w:val="24"/>
          <w:szCs w:val="24"/>
          <w:lang w:eastAsia="zh-TW"/>
        </w:rPr>
        <w:t xml:space="preserve">. </w:t>
      </w:r>
      <w:r>
        <w:rPr>
          <w:rFonts w:ascii="Arial" w:eastAsia="PMingLiU" w:hAnsi="Arial" w:cs="Arial"/>
          <w:b/>
          <w:sz w:val="24"/>
          <w:szCs w:val="24"/>
          <w:lang w:eastAsia="zh-TW"/>
        </w:rPr>
        <w:t>Stattic does not improved bortezomib-induced cytotoxicity in MM cells cultured conventionally</w:t>
      </w:r>
      <w:r w:rsidRPr="00875541">
        <w:rPr>
          <w:rFonts w:ascii="Arial" w:eastAsia="PMingLiU" w:hAnsi="Arial" w:cs="Arial"/>
          <w:b/>
          <w:sz w:val="24"/>
          <w:szCs w:val="24"/>
          <w:lang w:eastAsia="zh-TW"/>
        </w:rPr>
        <w:t xml:space="preserve">. </w:t>
      </w:r>
      <w:r w:rsidRPr="00875541">
        <w:rPr>
          <w:rFonts w:ascii="Arial" w:eastAsia="PMingLiU" w:hAnsi="Arial" w:cs="Arial"/>
          <w:sz w:val="24"/>
          <w:szCs w:val="24"/>
          <w:lang w:eastAsia="zh-TW"/>
        </w:rPr>
        <w:t>Cell viability of U266 and RPMI8226</w:t>
      </w:r>
      <w:r>
        <w:rPr>
          <w:rFonts w:ascii="Arial" w:eastAsia="PMingLiU" w:hAnsi="Arial" w:cs="Arial"/>
          <w:sz w:val="24"/>
          <w:szCs w:val="24"/>
          <w:lang w:eastAsia="zh-TW"/>
        </w:rPr>
        <w:t xml:space="preserve"> </w:t>
      </w:r>
      <w:r w:rsidRPr="00875541">
        <w:rPr>
          <w:rFonts w:ascii="Arial" w:eastAsia="PMingLiU" w:hAnsi="Arial" w:cs="Arial"/>
          <w:sz w:val="24"/>
          <w:szCs w:val="24"/>
          <w:lang w:eastAsia="zh-TW"/>
        </w:rPr>
        <w:t xml:space="preserve">cells </w:t>
      </w:r>
      <w:r>
        <w:rPr>
          <w:rFonts w:ascii="Arial" w:eastAsia="PMingLiU" w:hAnsi="Arial" w:cs="Arial"/>
          <w:sz w:val="24"/>
          <w:szCs w:val="24"/>
          <w:lang w:eastAsia="zh-TW"/>
        </w:rPr>
        <w:t xml:space="preserve">in conventional culture </w:t>
      </w:r>
      <w:r w:rsidRPr="00875541">
        <w:rPr>
          <w:rFonts w:ascii="Arial" w:eastAsia="PMingLiU" w:hAnsi="Arial" w:cs="Arial"/>
          <w:sz w:val="24"/>
          <w:szCs w:val="24"/>
          <w:lang w:eastAsia="zh-TW"/>
        </w:rPr>
        <w:t>was measured after treatment with Stattic, bortezomib (BTB) or both for 48 hours</w:t>
      </w:r>
      <w:r>
        <w:rPr>
          <w:rFonts w:ascii="Arial" w:eastAsia="PMingLiU" w:hAnsi="Arial" w:cs="Arial"/>
          <w:sz w:val="24"/>
          <w:szCs w:val="24"/>
          <w:lang w:eastAsia="zh-TW"/>
        </w:rPr>
        <w:t xml:space="preserve">. </w:t>
      </w:r>
      <w:r w:rsidRPr="00875541">
        <w:rPr>
          <w:rFonts w:ascii="Arial" w:eastAsia="PMingLiU" w:hAnsi="Arial" w:cs="Arial"/>
          <w:sz w:val="24"/>
          <w:szCs w:val="24"/>
          <w:lang w:eastAsia="zh-TW"/>
        </w:rPr>
        <w:t>U266 and RPMI8226 were pre-cultured</w:t>
      </w:r>
      <w:del w:id="26" w:author="Winston Huang" w:date="2018-05-30T16:06:00Z">
        <w:r w:rsidRPr="00875541" w:rsidDel="003223B8">
          <w:rPr>
            <w:rFonts w:ascii="Arial" w:eastAsia="PMingLiU" w:hAnsi="Arial" w:cs="Arial"/>
            <w:sz w:val="24"/>
            <w:szCs w:val="24"/>
            <w:lang w:eastAsia="zh-TW"/>
          </w:rPr>
          <w:delText xml:space="preserve"> in 3D</w:delText>
        </w:r>
      </w:del>
      <w:r w:rsidRPr="00875541">
        <w:rPr>
          <w:rFonts w:ascii="Arial" w:eastAsia="PMingLiU" w:hAnsi="Arial" w:cs="Arial"/>
          <w:sz w:val="24"/>
          <w:szCs w:val="24"/>
          <w:lang w:eastAsia="zh-TW"/>
        </w:rPr>
        <w:t xml:space="preserve"> for 2 days and 1 day before drug treatment, respectively. Cell viability was measured by MTS assay and normalized to the cell viability of untreated cells. </w:t>
      </w:r>
      <w:r w:rsidRPr="00875541">
        <w:rPr>
          <w:rFonts w:ascii="Arial" w:hAnsi="Arial" w:cs="Arial"/>
          <w:sz w:val="24"/>
          <w:szCs w:val="24"/>
          <w:lang w:eastAsia="zh-TW"/>
        </w:rPr>
        <w:t>2.5x10</w:t>
      </w:r>
      <w:r w:rsidRPr="00875541">
        <w:rPr>
          <w:rFonts w:ascii="Arial" w:hAnsi="Arial" w:cs="Arial"/>
          <w:sz w:val="24"/>
          <w:szCs w:val="24"/>
          <w:vertAlign w:val="superscript"/>
          <w:lang w:eastAsia="zh-TW"/>
        </w:rPr>
        <w:t>5</w:t>
      </w:r>
      <w:r w:rsidRPr="00875541">
        <w:rPr>
          <w:rFonts w:ascii="Arial" w:hAnsi="Arial" w:cs="Arial"/>
          <w:sz w:val="24"/>
          <w:szCs w:val="24"/>
          <w:lang w:eastAsia="zh-TW"/>
        </w:rPr>
        <w:t xml:space="preserve"> cells were </w:t>
      </w:r>
      <w:r w:rsidRPr="00875541">
        <w:rPr>
          <w:rFonts w:ascii="Arial" w:hAnsi="Arial" w:cs="Arial"/>
          <w:sz w:val="24"/>
          <w:szCs w:val="24"/>
          <w:lang w:eastAsia="zh-TW"/>
        </w:rPr>
        <w:lastRenderedPageBreak/>
        <w:t xml:space="preserve">seeded initially. </w:t>
      </w:r>
      <w:r w:rsidRPr="00875541">
        <w:rPr>
          <w:rFonts w:ascii="Arial" w:eastAsia="PMingLiU" w:hAnsi="Arial" w:cs="Arial"/>
          <w:sz w:val="24"/>
          <w:szCs w:val="24"/>
          <w:lang w:eastAsia="zh-TW"/>
        </w:rPr>
        <w:t xml:space="preserve">The error bars represent standard deviation from a triplicate experiment, **p&lt;0.001, </w:t>
      </w:r>
      <w:r w:rsidR="001D5A7F">
        <w:rPr>
          <w:rFonts w:ascii="Arial" w:eastAsia="PMingLiU" w:hAnsi="Arial" w:cs="Arial"/>
          <w:sz w:val="24"/>
          <w:szCs w:val="24"/>
          <w:lang w:eastAsia="zh-TW"/>
        </w:rPr>
        <w:t>S</w:t>
      </w:r>
      <w:r w:rsidRPr="00875541">
        <w:rPr>
          <w:rFonts w:ascii="Arial" w:eastAsia="PMingLiU" w:hAnsi="Arial" w:cs="Arial"/>
          <w:sz w:val="24"/>
          <w:szCs w:val="24"/>
          <w:lang w:eastAsia="zh-TW"/>
        </w:rPr>
        <w:t xml:space="preserve">tudent’s t-test. </w:t>
      </w:r>
    </w:p>
    <w:p w14:paraId="1CC3F991" w14:textId="77777777" w:rsidR="00F33C9B" w:rsidRPr="00875541" w:rsidRDefault="00F33C9B">
      <w:pPr>
        <w:spacing w:after="0" w:line="240" w:lineRule="auto"/>
        <w:contextualSpacing/>
        <w:jc w:val="both"/>
        <w:rPr>
          <w:rFonts w:ascii="Arial" w:eastAsia="Times New Roman" w:hAnsi="Arial" w:cs="Arial"/>
          <w:sz w:val="24"/>
          <w:szCs w:val="24"/>
          <w:lang w:eastAsia="zh-TW"/>
        </w:rPr>
        <w:pPrChange w:id="27" w:author="Winston Huang" w:date="2018-05-30T16:08:00Z">
          <w:pPr>
            <w:spacing w:after="0" w:line="240" w:lineRule="auto"/>
            <w:contextualSpacing/>
          </w:pPr>
        </w:pPrChange>
      </w:pPr>
    </w:p>
    <w:p w14:paraId="2549E540" w14:textId="1A60B108" w:rsidR="00F33C9B" w:rsidRDefault="00F33C9B">
      <w:pPr>
        <w:spacing w:after="0" w:line="240" w:lineRule="auto"/>
        <w:jc w:val="both"/>
        <w:rPr>
          <w:rFonts w:ascii="Arial" w:eastAsia="PMingLiU" w:hAnsi="Arial" w:cs="Arial"/>
          <w:sz w:val="24"/>
          <w:szCs w:val="24"/>
          <w:lang w:eastAsia="zh-TW"/>
        </w:rPr>
        <w:pPrChange w:id="28" w:author="Winston Huang" w:date="2018-05-30T16:08:00Z">
          <w:pPr>
            <w:spacing w:after="0" w:line="240" w:lineRule="auto"/>
          </w:pPr>
        </w:pPrChange>
      </w:pPr>
      <w:r w:rsidRPr="00875541">
        <w:rPr>
          <w:rFonts w:ascii="Arial" w:eastAsia="PMingLiU" w:hAnsi="Arial" w:cs="Arial"/>
          <w:b/>
          <w:sz w:val="24"/>
          <w:szCs w:val="24"/>
          <w:lang w:eastAsia="zh-TW"/>
        </w:rPr>
        <w:t>Figure S</w:t>
      </w:r>
      <w:ins w:id="29" w:author="Winston Huang" w:date="2018-06-06T01:11:00Z">
        <w:r w:rsidR="001101F2">
          <w:rPr>
            <w:rFonts w:ascii="Arial" w:eastAsia="PMingLiU" w:hAnsi="Arial" w:cs="Arial"/>
            <w:b/>
            <w:sz w:val="24"/>
            <w:szCs w:val="24"/>
            <w:lang w:eastAsia="zh-TW"/>
          </w:rPr>
          <w:t>7</w:t>
        </w:r>
      </w:ins>
      <w:del w:id="30" w:author="Winston Huang" w:date="2018-06-03T21:42:00Z">
        <w:r w:rsidR="00051E07" w:rsidDel="00C17A29">
          <w:rPr>
            <w:rFonts w:ascii="Arial" w:eastAsia="PMingLiU" w:hAnsi="Arial" w:cs="Arial"/>
            <w:b/>
            <w:sz w:val="24"/>
            <w:szCs w:val="24"/>
            <w:lang w:eastAsia="zh-TW"/>
          </w:rPr>
          <w:delText>5</w:delText>
        </w:r>
      </w:del>
      <w:r w:rsidRPr="00875541">
        <w:rPr>
          <w:rFonts w:ascii="Arial" w:eastAsia="PMingLiU" w:hAnsi="Arial" w:cs="Arial"/>
          <w:b/>
          <w:sz w:val="24"/>
          <w:szCs w:val="24"/>
          <w:lang w:eastAsia="zh-TW"/>
        </w:rPr>
        <w:t xml:space="preserve">. Gene expression changes in MM-3D cells are STAT3-relevant. </w:t>
      </w:r>
      <w:r w:rsidRPr="00875541">
        <w:rPr>
          <w:rFonts w:ascii="Arial" w:eastAsia="PMingLiU" w:hAnsi="Arial" w:cs="Arial"/>
          <w:sz w:val="24"/>
          <w:szCs w:val="24"/>
          <w:lang w:eastAsia="zh-TW"/>
        </w:rPr>
        <w:t xml:space="preserve"> (A) </w:t>
      </w:r>
      <w:r w:rsidR="00542328">
        <w:rPr>
          <w:rFonts w:ascii="Arial" w:eastAsia="PMingLiU" w:hAnsi="Arial" w:cs="Arial"/>
          <w:sz w:val="24"/>
          <w:szCs w:val="24"/>
          <w:lang w:eastAsia="zh-TW"/>
        </w:rPr>
        <w:t>Oligonucleotide assay</w:t>
      </w:r>
      <w:r w:rsidRPr="00875541">
        <w:rPr>
          <w:rFonts w:ascii="Arial" w:eastAsia="PMingLiU" w:hAnsi="Arial" w:cs="Arial"/>
          <w:sz w:val="24"/>
          <w:szCs w:val="24"/>
          <w:lang w:eastAsia="zh-TW"/>
        </w:rPr>
        <w:t xml:space="preserve"> of human cancer-related genes using U266 or U266-3D cDNA. The cDNA was extracted from U266 cells after 2 days in conventional (2D) or 3D culture. All 2D and 3D gene expressions were normalized to the corresponding </w:t>
      </w:r>
      <w:r w:rsidRPr="00875541">
        <w:rPr>
          <w:rFonts w:ascii="Arial" w:eastAsia="PMingLiU" w:hAnsi="Arial" w:cs="Arial"/>
          <w:i/>
          <w:sz w:val="24"/>
          <w:szCs w:val="24"/>
          <w:lang w:eastAsia="zh-TW"/>
        </w:rPr>
        <w:t>GAPDH</w:t>
      </w:r>
      <w:r w:rsidRPr="00875541">
        <w:rPr>
          <w:rFonts w:ascii="Arial" w:eastAsia="PMingLiU" w:hAnsi="Arial" w:cs="Arial"/>
          <w:sz w:val="24"/>
          <w:szCs w:val="24"/>
          <w:lang w:eastAsia="zh-TW"/>
        </w:rPr>
        <w:t xml:space="preserve"> expressions. The logarithm of gene expression ratio (3D/2D) was computed for each gene and ranked from the highest (left) to the lowest (right). The top three most upregulated (blue) and downregulated (red) genes were indicated in the graph. (B) Signaling pathway analysis of the top three most upregulated and downregulated genes from (A) and their relationship with STAT3 using Pathway Common Network Visualizer. A blue line connects two genes which one can affect the expression level of </w:t>
      </w:r>
      <w:ins w:id="31" w:author="Winston Huang" w:date="2018-05-29T23:55:00Z">
        <w:r w:rsidR="00BB20F5">
          <w:rPr>
            <w:rFonts w:ascii="Arial" w:eastAsia="PMingLiU" w:hAnsi="Arial" w:cs="Arial"/>
            <w:sz w:val="24"/>
            <w:szCs w:val="24"/>
            <w:lang w:eastAsia="zh-TW"/>
          </w:rPr>
          <w:t>the other</w:t>
        </w:r>
      </w:ins>
      <w:del w:id="32" w:author="Winston Huang" w:date="2018-05-29T23:55:00Z">
        <w:r w:rsidRPr="00875541" w:rsidDel="00BB20F5">
          <w:rPr>
            <w:rFonts w:ascii="Arial" w:eastAsia="PMingLiU" w:hAnsi="Arial" w:cs="Arial"/>
            <w:sz w:val="24"/>
            <w:szCs w:val="24"/>
            <w:lang w:eastAsia="zh-TW"/>
          </w:rPr>
          <w:delText>another</w:delText>
        </w:r>
      </w:del>
      <w:r w:rsidRPr="00875541">
        <w:rPr>
          <w:rFonts w:ascii="Arial" w:eastAsia="PMingLiU" w:hAnsi="Arial" w:cs="Arial"/>
          <w:sz w:val="24"/>
          <w:szCs w:val="24"/>
          <w:lang w:eastAsia="zh-TW"/>
        </w:rPr>
        <w:t xml:space="preserve">. A green line connects two genes which one can affect the protein state of </w:t>
      </w:r>
      <w:ins w:id="33" w:author="Winston Huang" w:date="2018-05-29T23:55:00Z">
        <w:r w:rsidR="00BB20F5">
          <w:rPr>
            <w:rFonts w:ascii="Arial" w:eastAsia="PMingLiU" w:hAnsi="Arial" w:cs="Arial"/>
            <w:sz w:val="24"/>
            <w:szCs w:val="24"/>
            <w:lang w:eastAsia="zh-TW"/>
          </w:rPr>
          <w:t>the other</w:t>
        </w:r>
      </w:ins>
      <w:del w:id="34" w:author="Winston Huang" w:date="2018-05-29T23:55:00Z">
        <w:r w:rsidRPr="00875541" w:rsidDel="00BB20F5">
          <w:rPr>
            <w:rFonts w:ascii="Arial" w:eastAsia="PMingLiU" w:hAnsi="Arial" w:cs="Arial"/>
            <w:sz w:val="24"/>
            <w:szCs w:val="24"/>
            <w:lang w:eastAsia="zh-TW"/>
          </w:rPr>
          <w:delText>another</w:delText>
        </w:r>
      </w:del>
      <w:r w:rsidRPr="00875541">
        <w:rPr>
          <w:rFonts w:ascii="Arial" w:eastAsia="PMingLiU" w:hAnsi="Arial" w:cs="Arial"/>
          <w:sz w:val="24"/>
          <w:szCs w:val="24"/>
          <w:lang w:eastAsia="zh-TW"/>
        </w:rPr>
        <w:t>.</w:t>
      </w:r>
    </w:p>
    <w:p w14:paraId="708908C6" w14:textId="54228B70" w:rsidR="00051E07" w:rsidRDefault="00051E07">
      <w:pPr>
        <w:spacing w:after="0" w:line="240" w:lineRule="auto"/>
        <w:jc w:val="both"/>
        <w:rPr>
          <w:rFonts w:ascii="Arial" w:eastAsia="PMingLiU" w:hAnsi="Arial" w:cs="Arial"/>
          <w:sz w:val="24"/>
          <w:szCs w:val="24"/>
          <w:lang w:eastAsia="zh-TW"/>
        </w:rPr>
        <w:pPrChange w:id="35" w:author="Winston Huang" w:date="2018-05-30T16:08:00Z">
          <w:pPr>
            <w:spacing w:after="0" w:line="240" w:lineRule="auto"/>
          </w:pPr>
        </w:pPrChange>
      </w:pPr>
    </w:p>
    <w:p w14:paraId="23D0DA20" w14:textId="633BD900" w:rsidR="00051E07" w:rsidRPr="00875541" w:rsidRDefault="00051E07">
      <w:pPr>
        <w:spacing w:after="0" w:line="240" w:lineRule="auto"/>
        <w:jc w:val="both"/>
        <w:rPr>
          <w:rFonts w:ascii="Arial" w:eastAsia="PMingLiU" w:hAnsi="Arial" w:cs="Arial"/>
          <w:b/>
          <w:sz w:val="24"/>
          <w:szCs w:val="24"/>
          <w:lang w:eastAsia="zh-TW"/>
        </w:rPr>
        <w:pPrChange w:id="36" w:author="Winston Huang" w:date="2018-05-30T16:08:00Z">
          <w:pPr>
            <w:spacing w:after="0" w:line="240" w:lineRule="auto"/>
          </w:pPr>
        </w:pPrChange>
      </w:pPr>
      <w:r w:rsidRPr="00875541">
        <w:rPr>
          <w:rFonts w:ascii="Arial" w:eastAsia="PMingLiU" w:hAnsi="Arial" w:cs="Arial"/>
          <w:b/>
          <w:sz w:val="24"/>
          <w:szCs w:val="24"/>
          <w:lang w:eastAsia="zh-TW"/>
        </w:rPr>
        <w:t>Figure S</w:t>
      </w:r>
      <w:ins w:id="37" w:author="Winston Huang" w:date="2018-06-06T01:11:00Z">
        <w:r w:rsidR="001101F2">
          <w:rPr>
            <w:rFonts w:ascii="Arial" w:eastAsia="PMingLiU" w:hAnsi="Arial" w:cs="Arial"/>
            <w:b/>
            <w:sz w:val="24"/>
            <w:szCs w:val="24"/>
            <w:lang w:eastAsia="zh-TW"/>
          </w:rPr>
          <w:t>8</w:t>
        </w:r>
      </w:ins>
      <w:del w:id="38" w:author="Winston Huang" w:date="2018-06-03T21:42:00Z">
        <w:r w:rsidDel="00C17A29">
          <w:rPr>
            <w:rFonts w:ascii="Arial" w:eastAsia="PMingLiU" w:hAnsi="Arial" w:cs="Arial"/>
            <w:b/>
            <w:sz w:val="24"/>
            <w:szCs w:val="24"/>
            <w:lang w:eastAsia="zh-TW"/>
          </w:rPr>
          <w:delText>6</w:delText>
        </w:r>
      </w:del>
      <w:r w:rsidRPr="00875541">
        <w:rPr>
          <w:rFonts w:ascii="Arial" w:eastAsia="PMingLiU" w:hAnsi="Arial" w:cs="Arial"/>
          <w:b/>
          <w:sz w:val="24"/>
          <w:szCs w:val="24"/>
          <w:lang w:eastAsia="zh-TW"/>
        </w:rPr>
        <w:t>. Schematic procedure of immunocytochemistry of MM-3D cells</w:t>
      </w:r>
      <w:r>
        <w:rPr>
          <w:rFonts w:ascii="Arial" w:eastAsia="PMingLiU" w:hAnsi="Arial" w:cs="Arial"/>
          <w:b/>
          <w:sz w:val="24"/>
          <w:szCs w:val="24"/>
          <w:lang w:eastAsia="zh-TW"/>
        </w:rPr>
        <w:t>.</w:t>
      </w:r>
      <w:ins w:id="39" w:author="Winston Huang" w:date="2018-06-07T17:49:00Z">
        <w:r w:rsidR="00733642">
          <w:rPr>
            <w:rFonts w:ascii="Arial" w:eastAsia="PMingLiU" w:hAnsi="Arial" w:cs="Arial"/>
            <w:b/>
            <w:sz w:val="24"/>
            <w:szCs w:val="24"/>
            <w:lang w:eastAsia="zh-TW"/>
          </w:rPr>
          <w:t xml:space="preserve"> </w:t>
        </w:r>
        <w:r w:rsidR="00733642">
          <w:rPr>
            <w:rFonts w:ascii="Arial" w:eastAsia="PMingLiU" w:hAnsi="Arial" w:cs="Arial"/>
            <w:sz w:val="24"/>
            <w:szCs w:val="24"/>
            <w:lang w:eastAsia="zh-TW"/>
          </w:rPr>
          <w:t>A 1.5 ml Eppendorf was inserted into liquid histogel in a 48-well plate. Upon solidified, the “histogel well” was loaded with the 3D cell matrix containing Matrigel</w:t>
        </w:r>
        <w:r w:rsidR="00733642">
          <w:rPr>
            <w:rFonts w:ascii="Arial" w:eastAsia="PMingLiU" w:hAnsi="Arial" w:cs="Arial"/>
            <w:sz w:val="24"/>
            <w:szCs w:val="24"/>
            <w:vertAlign w:val="superscript"/>
            <w:lang w:eastAsia="zh-TW"/>
          </w:rPr>
          <w:t>®</w:t>
        </w:r>
        <w:r w:rsidR="00733642">
          <w:rPr>
            <w:rFonts w:ascii="Arial" w:eastAsia="PMingLiU" w:hAnsi="Arial" w:cs="Arial"/>
            <w:sz w:val="24"/>
            <w:szCs w:val="24"/>
            <w:lang w:eastAsia="zh-TW"/>
          </w:rPr>
          <w:t>, fibronectin, collagen IV and MM cells. After solidification of 3D cell matrix, growth medium was applied on top of 3D cell matrix. On the day of harvest, the entire histogel well was scooped out of plate with a surgical knife and transferred to a tissue cassette for fixation, embedding, processing and sectioning. An image of H&amp;E staining of MM-3D cells following this protocol was depicted on right side.</w:t>
        </w:r>
      </w:ins>
    </w:p>
    <w:p w14:paraId="4C4C3D1A" w14:textId="77777777" w:rsidR="00051E07" w:rsidRPr="00875541" w:rsidRDefault="00051E07">
      <w:pPr>
        <w:spacing w:after="0" w:line="240" w:lineRule="auto"/>
        <w:jc w:val="both"/>
        <w:rPr>
          <w:rFonts w:ascii="Arial" w:eastAsia="PMingLiU" w:hAnsi="Arial" w:cs="Arial"/>
          <w:sz w:val="24"/>
          <w:szCs w:val="24"/>
          <w:lang w:eastAsia="zh-TW"/>
        </w:rPr>
        <w:pPrChange w:id="40" w:author="Winston Huang" w:date="2018-05-30T16:08:00Z">
          <w:pPr>
            <w:spacing w:after="0" w:line="240" w:lineRule="auto"/>
          </w:pPr>
        </w:pPrChange>
      </w:pPr>
    </w:p>
    <w:p w14:paraId="1EEC9D39" w14:textId="77777777" w:rsidR="00DE7C72" w:rsidRDefault="00DE7C72" w:rsidP="00DE7C72">
      <w:pPr>
        <w:spacing w:after="0" w:line="240" w:lineRule="auto"/>
        <w:rPr>
          <w:rFonts w:ascii="Arial" w:eastAsia="PMingLiU" w:hAnsi="Arial" w:cs="Arial"/>
          <w:sz w:val="24"/>
          <w:szCs w:val="24"/>
          <w:lang w:eastAsia="zh-TW"/>
        </w:rPr>
      </w:pPr>
    </w:p>
    <w:p w14:paraId="7658466E" w14:textId="77777777" w:rsidR="004A2F69" w:rsidRDefault="004A2F69" w:rsidP="00DE7C72">
      <w:pPr>
        <w:spacing w:after="0" w:line="240" w:lineRule="auto"/>
        <w:rPr>
          <w:rFonts w:ascii="Arial" w:eastAsia="PMingLiU" w:hAnsi="Arial" w:cs="Arial"/>
          <w:sz w:val="24"/>
          <w:szCs w:val="24"/>
          <w:lang w:eastAsia="zh-TW"/>
        </w:rPr>
      </w:pPr>
    </w:p>
    <w:sectPr w:rsidR="004A2F6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inston Huang">
    <w15:presenceInfo w15:providerId="Windows Live" w15:userId="5f43166ec76069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39"/>
    <w:rsid w:val="00051E07"/>
    <w:rsid w:val="00090DCD"/>
    <w:rsid w:val="000D24B3"/>
    <w:rsid w:val="001101F2"/>
    <w:rsid w:val="001D5A7F"/>
    <w:rsid w:val="003223B8"/>
    <w:rsid w:val="003365CD"/>
    <w:rsid w:val="003E5ABF"/>
    <w:rsid w:val="004A2F69"/>
    <w:rsid w:val="004C5F9B"/>
    <w:rsid w:val="00542328"/>
    <w:rsid w:val="005F431D"/>
    <w:rsid w:val="006B4039"/>
    <w:rsid w:val="00733642"/>
    <w:rsid w:val="0076195A"/>
    <w:rsid w:val="00824239"/>
    <w:rsid w:val="00834C56"/>
    <w:rsid w:val="0099401F"/>
    <w:rsid w:val="00A44A06"/>
    <w:rsid w:val="00BB20F5"/>
    <w:rsid w:val="00C17A29"/>
    <w:rsid w:val="00D71BE8"/>
    <w:rsid w:val="00DE7C72"/>
    <w:rsid w:val="00E239C6"/>
    <w:rsid w:val="00E97BC3"/>
    <w:rsid w:val="00F33C9B"/>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5357D"/>
  <w15:chartTrackingRefBased/>
  <w15:docId w15:val="{528B5D24-B915-41E4-830C-4BFB22EC0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C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0F5"/>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BB20F5"/>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Winston Huang</dc:creator>
  <cp:keywords/>
  <dc:description/>
  <cp:lastModifiedBy>Winston Huang</cp:lastModifiedBy>
  <cp:revision>2</cp:revision>
  <cp:lastPrinted>2017-10-19T08:17:00Z</cp:lastPrinted>
  <dcterms:created xsi:type="dcterms:W3CDTF">2018-06-08T00:00:00Z</dcterms:created>
  <dcterms:modified xsi:type="dcterms:W3CDTF">2018-06-08T00:00:00Z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http://www.zotero.org/styles/cancers</vt:lpwstr>
  </property>
</Properties>
</file>