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0D4" w:rsidRPr="007A70D4" w:rsidRDefault="007A70D4" w:rsidP="00F50C27">
      <w:pPr>
        <w:spacing w:line="240" w:lineRule="auto"/>
        <w:jc w:val="both"/>
        <w:rPr>
          <w:rFonts w:ascii="Palatino Linotype" w:hAnsi="Palatino Linotype" w:cs="Times New Roman"/>
          <w:sz w:val="20"/>
          <w:szCs w:val="20"/>
          <w:lang w:val="en-US"/>
        </w:rPr>
      </w:pPr>
    </w:p>
    <w:p w:rsidR="007A70D4" w:rsidRPr="007A70D4" w:rsidRDefault="007A70D4" w:rsidP="00F50C27">
      <w:pPr>
        <w:spacing w:line="240" w:lineRule="auto"/>
        <w:jc w:val="both"/>
        <w:rPr>
          <w:rFonts w:ascii="Palatino Linotype" w:hAnsi="Palatino Linotype" w:cs="Times New Roman"/>
          <w:sz w:val="20"/>
          <w:szCs w:val="20"/>
          <w:lang w:val="en-US"/>
        </w:rPr>
      </w:pPr>
      <w:r w:rsidRPr="007A70D4">
        <w:rPr>
          <w:rFonts w:ascii="Palatino Linotype" w:hAnsi="Palatino Linotype" w:cs="Times New Roman"/>
          <w:sz w:val="20"/>
          <w:szCs w:val="20"/>
          <w:lang w:val="en-US"/>
        </w:rPr>
        <w:t xml:space="preserve">Supplementary </w:t>
      </w:r>
      <w:ins w:id="0" w:author="Editor03" w:date="2023-08-19T03:09:00Z">
        <w:r w:rsidRPr="007A70D4">
          <w:rPr>
            <w:rFonts w:ascii="Palatino Linotype" w:hAnsi="Palatino Linotype" w:cs="Times New Roman"/>
            <w:sz w:val="20"/>
            <w:szCs w:val="20"/>
            <w:lang w:val="en-US"/>
          </w:rPr>
          <w:t>M</w:t>
        </w:r>
      </w:ins>
      <w:del w:id="1" w:author="Editor03" w:date="2023-08-19T03:09:00Z">
        <w:r w:rsidRPr="007A70D4">
          <w:rPr>
            <w:rFonts w:ascii="Palatino Linotype" w:hAnsi="Palatino Linotype" w:cs="Times New Roman"/>
            <w:sz w:val="20"/>
            <w:szCs w:val="20"/>
            <w:lang w:val="en-US"/>
          </w:rPr>
          <w:delText>m</w:delText>
        </w:r>
      </w:del>
      <w:r w:rsidRPr="007A70D4">
        <w:rPr>
          <w:rFonts w:ascii="Palatino Linotype" w:hAnsi="Palatino Linotype" w:cs="Times New Roman"/>
          <w:sz w:val="20"/>
          <w:szCs w:val="20"/>
          <w:lang w:val="en-US"/>
        </w:rPr>
        <w:t>aterial</w:t>
      </w:r>
      <w:ins w:id="2" w:author="Editor03" w:date="2023-08-19T03:09:00Z">
        <w:r w:rsidRPr="007A70D4">
          <w:rPr>
            <w:rFonts w:ascii="Palatino Linotype" w:eastAsia="맑은 고딕" w:hAnsi="Palatino Linotype" w:cs="Times New Roman"/>
            <w:sz w:val="20"/>
            <w:szCs w:val="20"/>
            <w:lang w:val="en-US"/>
          </w:rPr>
          <w:t>s</w:t>
        </w:r>
      </w:ins>
      <w:r w:rsidRPr="007A70D4">
        <w:rPr>
          <w:rFonts w:ascii="Palatino Linotype" w:eastAsia="맑은 고딕" w:hAnsi="Palatino Linotype" w:cs="Times New Roman"/>
          <w:sz w:val="20"/>
          <w:szCs w:val="20"/>
          <w:lang w:val="en-US"/>
        </w:rPr>
        <w:t xml:space="preserve"> 1</w:t>
      </w:r>
      <w:r w:rsidRPr="007A70D4">
        <w:rPr>
          <w:rFonts w:ascii="Palatino Linotype" w:hAnsi="Palatino Linotype" w:cs="Times New Roman"/>
          <w:sz w:val="20"/>
          <w:szCs w:val="20"/>
          <w:lang w:val="en-US"/>
        </w:rPr>
        <w:t xml:space="preserve">. iPhone 12 Pro </w:t>
      </w:r>
      <w:ins w:id="3" w:author="Editor03" w:date="2023-08-19T03:09:00Z">
        <w:r w:rsidRPr="007A70D4">
          <w:rPr>
            <w:rFonts w:ascii="Palatino Linotype" w:hAnsi="Palatino Linotype" w:cs="Times New Roman"/>
            <w:sz w:val="20"/>
            <w:szCs w:val="20"/>
            <w:lang w:val="en-US"/>
          </w:rPr>
          <w:t>M</w:t>
        </w:r>
      </w:ins>
      <w:del w:id="4" w:author="Editor03" w:date="2023-08-19T03:09:00Z">
        <w:r w:rsidRPr="007A70D4">
          <w:rPr>
            <w:rFonts w:ascii="Palatino Linotype" w:hAnsi="Palatino Linotype" w:cs="Times New Roman"/>
            <w:sz w:val="20"/>
            <w:szCs w:val="20"/>
            <w:lang w:val="en-US"/>
          </w:rPr>
          <w:delText>m</w:delText>
        </w:r>
      </w:del>
      <w:r w:rsidRPr="007A70D4">
        <w:rPr>
          <w:rFonts w:ascii="Palatino Linotype" w:hAnsi="Palatino Linotype" w:cs="Times New Roman"/>
          <w:sz w:val="20"/>
          <w:szCs w:val="20"/>
          <w:lang w:val="en-US"/>
        </w:rPr>
        <w:t xml:space="preserve">ax key specification and list of cell phones (and devices) that </w:t>
      </w:r>
      <w:ins w:id="5" w:author="Editor03" w:date="2023-08-19T03:09:00Z">
        <w:r w:rsidRPr="007A70D4">
          <w:rPr>
            <w:rFonts w:ascii="Palatino Linotype" w:hAnsi="Palatino Linotype" w:cs="Times New Roman"/>
            <w:sz w:val="20"/>
            <w:szCs w:val="20"/>
            <w:lang w:val="en-US"/>
          </w:rPr>
          <w:t>use</w:t>
        </w:r>
      </w:ins>
      <w:del w:id="6" w:author="Editor03" w:date="2023-08-19T03:09:00Z">
        <w:r w:rsidRPr="007A70D4">
          <w:rPr>
            <w:rFonts w:ascii="Palatino Linotype" w:hAnsi="Palatino Linotype" w:cs="Times New Roman"/>
            <w:sz w:val="20"/>
            <w:szCs w:val="20"/>
            <w:lang w:val="en-US"/>
          </w:rPr>
          <w:delText>adopts</w:delText>
        </w:r>
      </w:del>
      <w:r w:rsidRPr="007A70D4">
        <w:rPr>
          <w:rFonts w:ascii="Palatino Linotype" w:hAnsi="Palatino Linotype" w:cs="Times New Roman"/>
          <w:sz w:val="20"/>
          <w:szCs w:val="20"/>
          <w:lang w:val="en-US"/>
        </w:rPr>
        <w:t xml:space="preserve"> LiDAR technology.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A70D4" w:rsidRPr="007A70D4" w:rsidTr="00FE11DD">
        <w:tc>
          <w:tcPr>
            <w:tcW w:w="9350" w:type="dxa"/>
            <w:shd w:val="clear" w:color="auto" w:fill="D9D9D9" w:themeFill="background1" w:themeFillShade="D9"/>
          </w:tcPr>
          <w:p w:rsidR="007A70D4" w:rsidRPr="007A70D4" w:rsidRDefault="007A70D4" w:rsidP="00F50C27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A70D4">
              <w:rPr>
                <w:rFonts w:ascii="Palatino Linotype" w:hAnsi="Palatino Linotype" w:cs="Times New Roman"/>
                <w:sz w:val="20"/>
                <w:szCs w:val="20"/>
              </w:rPr>
              <w:t>Hardware information</w:t>
            </w:r>
          </w:p>
        </w:tc>
      </w:tr>
      <w:tr w:rsidR="007A70D4" w:rsidRPr="007A70D4" w:rsidTr="00FE11DD">
        <w:tc>
          <w:tcPr>
            <w:tcW w:w="9350" w:type="dxa"/>
          </w:tcPr>
          <w:p w:rsidR="007A70D4" w:rsidRPr="007A70D4" w:rsidRDefault="007A70D4" w:rsidP="00F50C27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A70D4">
              <w:rPr>
                <w:rFonts w:ascii="Palatino Linotype" w:hAnsi="Palatino Linotype" w:cs="Times New Roman"/>
                <w:sz w:val="20"/>
                <w:szCs w:val="20"/>
              </w:rPr>
              <w:t xml:space="preserve">iPhone 12 PRO MAX Key Specifications: </w:t>
            </w:r>
          </w:p>
          <w:p w:rsidR="007A70D4" w:rsidRPr="007A70D4" w:rsidRDefault="007A70D4" w:rsidP="00F50C27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A70D4">
              <w:rPr>
                <w:rFonts w:ascii="Palatino Linotype" w:hAnsi="Palatino Linotype" w:cs="Times New Roman"/>
                <w:sz w:val="20"/>
                <w:szCs w:val="20"/>
              </w:rPr>
              <w:t>Screen: 6.7 inches</w:t>
            </w:r>
          </w:p>
          <w:p w:rsidR="007A70D4" w:rsidRPr="007A70D4" w:rsidRDefault="007A70D4" w:rsidP="00F50C27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A70D4">
              <w:rPr>
                <w:rFonts w:ascii="Palatino Linotype" w:hAnsi="Palatino Linotype" w:cs="Times New Roman"/>
                <w:sz w:val="20"/>
                <w:szCs w:val="20"/>
              </w:rPr>
              <w:t>Processor: Apple A14 Bionic</w:t>
            </w:r>
          </w:p>
          <w:p w:rsidR="007A70D4" w:rsidRPr="007A70D4" w:rsidRDefault="007A70D4" w:rsidP="00F50C27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A70D4">
              <w:rPr>
                <w:rFonts w:ascii="Palatino Linotype" w:hAnsi="Palatino Linotype" w:cs="Times New Roman"/>
                <w:sz w:val="20"/>
                <w:szCs w:val="20"/>
              </w:rPr>
              <w:t>Storage: 128, 256, 512 GB</w:t>
            </w:r>
          </w:p>
          <w:p w:rsidR="007A70D4" w:rsidRPr="007A70D4" w:rsidRDefault="007A70D4" w:rsidP="00F50C27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A70D4">
              <w:rPr>
                <w:rFonts w:ascii="Palatino Linotype" w:hAnsi="Palatino Linotype" w:cs="Times New Roman"/>
                <w:sz w:val="20"/>
                <w:szCs w:val="20"/>
              </w:rPr>
              <w:t>Camera: Three 12-megapixel rear cameras, 12-megapixel front-facing camera</w:t>
            </w:r>
          </w:p>
          <w:p w:rsidR="007A70D4" w:rsidRPr="007A70D4" w:rsidRDefault="007A70D4" w:rsidP="00F50C27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A70D4">
              <w:rPr>
                <w:rFonts w:ascii="Palatino Linotype" w:hAnsi="Palatino Linotype" w:cs="Times New Roman"/>
                <w:sz w:val="20"/>
                <w:szCs w:val="20"/>
              </w:rPr>
              <w:t>Weight: 226 grams</w:t>
            </w:r>
          </w:p>
          <w:p w:rsidR="007A70D4" w:rsidRPr="007A70D4" w:rsidRDefault="007A70D4" w:rsidP="00F50C27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A70D4">
              <w:rPr>
                <w:rFonts w:ascii="Palatino Linotype" w:hAnsi="Palatino Linotype" w:cs="Times New Roman"/>
                <w:sz w:val="20"/>
                <w:szCs w:val="20"/>
              </w:rPr>
              <w:t>List of cell phones (and devices) that Apple produces that utilize LiDAR technology</w:t>
            </w:r>
          </w:p>
          <w:p w:rsidR="007A70D4" w:rsidRPr="007A70D4" w:rsidRDefault="007A70D4" w:rsidP="00F50C27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A70D4">
              <w:rPr>
                <w:rFonts w:ascii="Palatino Linotype" w:hAnsi="Palatino Linotype" w:cs="Times New Roman"/>
                <w:sz w:val="20"/>
                <w:szCs w:val="20"/>
              </w:rPr>
              <w:t>iPhone 14 Pro Max</w:t>
            </w:r>
          </w:p>
          <w:p w:rsidR="007A70D4" w:rsidRPr="007A70D4" w:rsidRDefault="007A70D4" w:rsidP="00F50C27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A70D4">
              <w:rPr>
                <w:rFonts w:ascii="Palatino Linotype" w:hAnsi="Palatino Linotype" w:cs="Times New Roman"/>
                <w:sz w:val="20"/>
                <w:szCs w:val="20"/>
              </w:rPr>
              <w:t>iPhone 14 Pro</w:t>
            </w:r>
          </w:p>
          <w:p w:rsidR="007A70D4" w:rsidRPr="007A70D4" w:rsidRDefault="007A70D4" w:rsidP="00F50C27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A70D4">
              <w:rPr>
                <w:rFonts w:ascii="Palatino Linotype" w:hAnsi="Palatino Linotype" w:cs="Times New Roman"/>
                <w:sz w:val="20"/>
                <w:szCs w:val="20"/>
              </w:rPr>
              <w:t>iPhone 13 Pro Max</w:t>
            </w:r>
          </w:p>
          <w:p w:rsidR="007A70D4" w:rsidRPr="007A70D4" w:rsidRDefault="007A70D4" w:rsidP="00F50C27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A70D4">
              <w:rPr>
                <w:rFonts w:ascii="Palatino Linotype" w:hAnsi="Palatino Linotype" w:cs="Times New Roman"/>
                <w:sz w:val="20"/>
                <w:szCs w:val="20"/>
              </w:rPr>
              <w:t>iPhone 13 Pro</w:t>
            </w:r>
          </w:p>
          <w:p w:rsidR="007A70D4" w:rsidRPr="007A70D4" w:rsidRDefault="007A70D4" w:rsidP="00F50C27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A70D4">
              <w:rPr>
                <w:rFonts w:ascii="Palatino Linotype" w:hAnsi="Palatino Linotype" w:cs="Times New Roman"/>
                <w:sz w:val="20"/>
                <w:szCs w:val="20"/>
              </w:rPr>
              <w:t>iPhone 12 Pro</w:t>
            </w:r>
          </w:p>
          <w:p w:rsidR="007A70D4" w:rsidRPr="007A70D4" w:rsidRDefault="007A70D4" w:rsidP="00F50C27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A70D4">
              <w:rPr>
                <w:rFonts w:ascii="Palatino Linotype" w:hAnsi="Palatino Linotype" w:cs="Times New Roman"/>
                <w:sz w:val="20"/>
                <w:szCs w:val="20"/>
              </w:rPr>
              <w:t>iPhone 12 Pro Max</w:t>
            </w:r>
          </w:p>
          <w:p w:rsidR="007A70D4" w:rsidRPr="007A70D4" w:rsidRDefault="007A70D4" w:rsidP="00F50C27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A70D4">
              <w:rPr>
                <w:rFonts w:ascii="Palatino Linotype" w:hAnsi="Palatino Linotype" w:cs="Times New Roman"/>
                <w:sz w:val="20"/>
                <w:szCs w:val="20"/>
              </w:rPr>
              <w:t>iPad Pro (2020 Version &amp; Later)</w:t>
            </w:r>
          </w:p>
          <w:p w:rsidR="007A70D4" w:rsidRPr="007A70D4" w:rsidRDefault="007A70D4" w:rsidP="00F50C27">
            <w:pPr>
              <w:jc w:val="both"/>
              <w:rPr>
                <w:rFonts w:ascii="Palatino Linotype" w:hAnsi="Palatino Linotype" w:cs="Times New Roman"/>
                <w:sz w:val="20"/>
                <w:szCs w:val="20"/>
              </w:rPr>
            </w:pPr>
            <w:r w:rsidRPr="007A70D4">
              <w:rPr>
                <w:rFonts w:ascii="Palatino Linotype" w:hAnsi="Palatino Linotype" w:cs="Times New Roman"/>
                <w:sz w:val="20"/>
                <w:szCs w:val="20"/>
              </w:rPr>
              <w:t>** Note that no currently any android phones that are being produced with LiDAR technology.</w:t>
            </w:r>
          </w:p>
        </w:tc>
      </w:tr>
    </w:tbl>
    <w:p w:rsidR="007A70D4" w:rsidRPr="007A70D4" w:rsidRDefault="007A70D4" w:rsidP="00F50C27">
      <w:pPr>
        <w:spacing w:line="240" w:lineRule="auto"/>
        <w:jc w:val="both"/>
        <w:rPr>
          <w:rFonts w:ascii="Palatino Linotype" w:hAnsi="Palatino Linotype" w:cs="Times New Roman"/>
          <w:sz w:val="20"/>
          <w:szCs w:val="20"/>
          <w:lang w:val="en-US"/>
        </w:rPr>
      </w:pPr>
      <w:bookmarkStart w:id="7" w:name="_GoBack"/>
      <w:bookmarkEnd w:id="7"/>
    </w:p>
    <w:p w:rsidR="007A70D4" w:rsidRPr="007A70D4" w:rsidRDefault="007A70D4" w:rsidP="00F50C27">
      <w:pPr>
        <w:spacing w:line="240" w:lineRule="auto"/>
        <w:jc w:val="both"/>
        <w:rPr>
          <w:rFonts w:ascii="Palatino Linotype" w:hAnsi="Palatino Linotype" w:cs="Times New Roman"/>
          <w:sz w:val="20"/>
          <w:szCs w:val="20"/>
          <w:lang w:val="en-US"/>
        </w:rPr>
      </w:pPr>
      <w:r w:rsidRPr="007A70D4">
        <w:rPr>
          <w:rFonts w:ascii="Palatino Linotype" w:hAnsi="Palatino Linotype"/>
          <w:noProof/>
          <w:sz w:val="20"/>
          <w:szCs w:val="20"/>
          <w:lang w:val="en-US" w:eastAsia="ko-KR"/>
        </w:rPr>
        <w:drawing>
          <wp:inline distT="0" distB="0" distL="0" distR="0">
            <wp:extent cx="2276878" cy="2743200"/>
            <wp:effectExtent l="0" t="0" r="9525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91493" cy="2760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0D4" w:rsidRPr="007A70D4" w:rsidRDefault="007A70D4" w:rsidP="00F50C27">
      <w:pPr>
        <w:spacing w:line="240" w:lineRule="auto"/>
        <w:jc w:val="both"/>
        <w:rPr>
          <w:rFonts w:ascii="Palatino Linotype" w:hAnsi="Palatino Linotype" w:cs="Times New Roman"/>
          <w:sz w:val="20"/>
          <w:szCs w:val="20"/>
          <w:lang w:val="en-US"/>
        </w:rPr>
      </w:pPr>
      <w:r w:rsidRPr="007A70D4">
        <w:rPr>
          <w:rFonts w:ascii="Palatino Linotype" w:hAnsi="Palatino Linotype" w:cs="Times New Roman"/>
          <w:sz w:val="20"/>
          <w:szCs w:val="20"/>
          <w:lang w:val="en-US"/>
        </w:rPr>
        <w:t>Supplemental video</w:t>
      </w:r>
      <w:r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r w:rsidRPr="007A70D4">
        <w:rPr>
          <w:rFonts w:ascii="Palatino Linotype" w:hAnsi="Palatino Linotype" w:cs="Times New Roman"/>
          <w:sz w:val="20"/>
          <w:szCs w:val="20"/>
          <w:lang w:val="en-US"/>
        </w:rPr>
        <w:t>1. Demonstration</w:t>
      </w:r>
      <w:del w:id="8" w:author="Editor03" w:date="2023-08-19T03:09:00Z">
        <w:r w:rsidRPr="007A70D4">
          <w:rPr>
            <w:rFonts w:ascii="Palatino Linotype" w:hAnsi="Palatino Linotype" w:cs="Times New Roman"/>
            <w:sz w:val="20"/>
            <w:szCs w:val="20"/>
            <w:lang w:val="en-US"/>
          </w:rPr>
          <w:delText>s</w:delText>
        </w:r>
      </w:del>
      <w:r w:rsidRPr="007A70D4">
        <w:rPr>
          <w:rFonts w:ascii="Palatino Linotype" w:hAnsi="Palatino Linotype" w:cs="Times New Roman"/>
          <w:sz w:val="20"/>
          <w:szCs w:val="20"/>
          <w:lang w:val="en-US"/>
        </w:rPr>
        <w:t xml:space="preserve"> </w:t>
      </w:r>
      <w:del w:id="9" w:author="Author" w:date="2023-08-19T13:06:00Z">
        <w:r w:rsidRPr="007A70D4" w:rsidDel="00B1476D">
          <w:rPr>
            <w:rFonts w:ascii="Palatino Linotype" w:hAnsi="Palatino Linotype" w:cs="Times New Roman"/>
            <w:sz w:val="20"/>
            <w:szCs w:val="20"/>
            <w:lang w:val="en-US"/>
          </w:rPr>
          <w:delText xml:space="preserve">of </w:delText>
        </w:r>
      </w:del>
      <w:ins w:id="10" w:author="Author" w:date="2023-08-19T13:06:00Z">
        <w:r w:rsidRPr="007A70D4">
          <w:rPr>
            <w:rFonts w:ascii="Palatino Linotype" w:hAnsi="Palatino Linotype" w:cs="Times New Roman"/>
            <w:sz w:val="20"/>
            <w:szCs w:val="20"/>
            <w:lang w:val="en-US"/>
          </w:rPr>
          <w:t xml:space="preserve">of the use of the </w:t>
        </w:r>
      </w:ins>
      <w:r w:rsidRPr="007A70D4">
        <w:rPr>
          <w:rFonts w:ascii="Palatino Linotype" w:hAnsi="Palatino Linotype" w:cs="Times New Roman"/>
          <w:sz w:val="20"/>
          <w:szCs w:val="20"/>
          <w:lang w:val="en-US"/>
        </w:rPr>
        <w:t>LiDAR application</w:t>
      </w:r>
      <w:ins w:id="11" w:author="Editor03" w:date="2023-08-19T03:09:00Z">
        <w:del w:id="12" w:author="Author" w:date="2023-08-19T13:06:00Z">
          <w:r w:rsidRPr="007A70D4" w:rsidDel="00B1476D">
            <w:rPr>
              <w:rFonts w:ascii="Palatino Linotype" w:eastAsia="맑은 고딕" w:hAnsi="Palatino Linotype" w:cs="Times New Roman"/>
              <w:sz w:val="20"/>
              <w:szCs w:val="20"/>
              <w:lang w:val="en-US"/>
            </w:rPr>
            <w:delText>s</w:delText>
          </w:r>
        </w:del>
      </w:ins>
      <w:r w:rsidRPr="007A70D4">
        <w:rPr>
          <w:rFonts w:ascii="Palatino Linotype" w:eastAsia="맑은 고딕" w:hAnsi="Palatino Linotype" w:cs="Times New Roman"/>
          <w:sz w:val="20"/>
          <w:szCs w:val="20"/>
          <w:lang w:val="en-US"/>
        </w:rPr>
        <w:t xml:space="preserve"> </w:t>
      </w:r>
      <w:ins w:id="13" w:author="Editor03" w:date="2023-08-19T03:09:00Z">
        <w:r w:rsidRPr="007A70D4">
          <w:rPr>
            <w:rFonts w:ascii="Palatino Linotype" w:hAnsi="Palatino Linotype" w:cs="Times New Roman"/>
            <w:sz w:val="20"/>
            <w:szCs w:val="20"/>
            <w:lang w:val="en-US"/>
          </w:rPr>
          <w:t>for</w:t>
        </w:r>
      </w:ins>
      <w:del w:id="14" w:author="Editor03" w:date="2023-08-19T03:09:00Z">
        <w:r w:rsidRPr="007A70D4">
          <w:rPr>
            <w:rFonts w:ascii="Palatino Linotype" w:hAnsi="Palatino Linotype" w:cs="Times New Roman"/>
            <w:sz w:val="20"/>
            <w:szCs w:val="20"/>
            <w:lang w:val="en-US"/>
          </w:rPr>
          <w:delText>measuring</w:delText>
        </w:r>
      </w:del>
      <w:r w:rsidRPr="007A70D4">
        <w:rPr>
          <w:rFonts w:ascii="Palatino Linotype" w:hAnsi="Palatino Linotype" w:cs="Times New Roman"/>
          <w:sz w:val="20"/>
          <w:szCs w:val="20"/>
          <w:lang w:val="en-US"/>
        </w:rPr>
        <w:t xml:space="preserve"> actual wound size assessment in the operating field.   </w:t>
      </w:r>
    </w:p>
    <w:p w:rsidR="007A70D4" w:rsidRPr="007A70D4" w:rsidRDefault="007A70D4">
      <w:pPr>
        <w:rPr>
          <w:lang w:val="en-US"/>
        </w:rPr>
      </w:pPr>
    </w:p>
    <w:p w:rsidR="0081440E" w:rsidRPr="007A70D4" w:rsidRDefault="0081440E">
      <w:pPr>
        <w:rPr>
          <w:lang w:val="en-US"/>
        </w:rPr>
      </w:pPr>
    </w:p>
    <w:sectPr w:rsidR="0081440E" w:rsidRPr="007A7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0D4"/>
    <w:rsid w:val="00080C0A"/>
    <w:rsid w:val="000F1C1E"/>
    <w:rsid w:val="001E26B8"/>
    <w:rsid w:val="003F6739"/>
    <w:rsid w:val="00431902"/>
    <w:rsid w:val="005469F9"/>
    <w:rsid w:val="005D293A"/>
    <w:rsid w:val="00643D83"/>
    <w:rsid w:val="006B3FBF"/>
    <w:rsid w:val="00745591"/>
    <w:rsid w:val="00757B43"/>
    <w:rsid w:val="007A6CD9"/>
    <w:rsid w:val="007A70D4"/>
    <w:rsid w:val="0081440E"/>
    <w:rsid w:val="008A256D"/>
    <w:rsid w:val="009C7B8D"/>
    <w:rsid w:val="009F1CC7"/>
    <w:rsid w:val="00A953BB"/>
    <w:rsid w:val="00D14390"/>
    <w:rsid w:val="00E47A8C"/>
    <w:rsid w:val="00F63680"/>
    <w:rsid w:val="00F8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7F5655-CF77-4DF5-8CC4-0E05AC2DF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7A70D4"/>
    <w:pPr>
      <w:widowControl w:val="0"/>
      <w:autoSpaceDE w:val="0"/>
      <w:autoSpaceDN w:val="0"/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689</Characters>
  <Application>Microsoft Office Word</Application>
  <DocSecurity>0</DocSecurity>
  <Lines>18</Lines>
  <Paragraphs>14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Institut Curie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User</cp:lastModifiedBy>
  <cp:revision>2</cp:revision>
  <dcterms:created xsi:type="dcterms:W3CDTF">2023-09-11T14:24:00Z</dcterms:created>
  <dcterms:modified xsi:type="dcterms:W3CDTF">2023-09-11T14:24:00Z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c9febeb019b6fab87f63edaebb2fdc4c62e9148519067f975b61203a2ba3ad94</vt:lpwstr>
  </property>
</Properties>
</file>