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B9CCB" w14:textId="77777777" w:rsidR="00976571" w:rsidRDefault="00D0086C" w:rsidP="00976571">
      <w:pPr>
        <w:adjustRightInd w:val="0"/>
        <w:snapToGrid w:val="0"/>
        <w:spacing w:before="240" w:after="60" w:line="228" w:lineRule="auto"/>
        <w:outlineLvl w:val="0"/>
        <w:rPr>
          <w:rFonts w:ascii="Palatino Linotype" w:eastAsia="Times New Roman" w:hAnsi="Palatino Linotype" w:cs="Times New Roman"/>
          <w:b/>
          <w:snapToGrid w:val="0"/>
          <w:color w:val="000000"/>
          <w:kern w:val="0"/>
          <w:sz w:val="20"/>
          <w:szCs w:val="22"/>
          <w:lang w:val="en-US" w:eastAsia="de-DE" w:bidi="en-US"/>
          <w14:ligatures w14:val="none"/>
        </w:rPr>
      </w:pPr>
      <w:r w:rsidRPr="00D0086C">
        <w:rPr>
          <w:rFonts w:ascii="Palatino Linotype" w:eastAsia="Times New Roman" w:hAnsi="Palatino Linotype" w:cs="Times New Roman"/>
          <w:b/>
          <w:snapToGrid w:val="0"/>
          <w:color w:val="000000"/>
          <w:kern w:val="0"/>
          <w:sz w:val="20"/>
          <w:szCs w:val="22"/>
          <w:lang w:val="en-US" w:eastAsia="de-DE" w:bidi="en-US"/>
          <w14:ligatures w14:val="none"/>
        </w:rPr>
        <w:t>Materials and Methods</w:t>
      </w:r>
    </w:p>
    <w:p w14:paraId="3E33D63C" w14:textId="60AEA3B7" w:rsidR="00D0086C" w:rsidRPr="00D0086C" w:rsidRDefault="00D0086C" w:rsidP="00976571">
      <w:pPr>
        <w:adjustRightInd w:val="0"/>
        <w:snapToGrid w:val="0"/>
        <w:spacing w:before="240" w:after="60" w:line="228" w:lineRule="auto"/>
        <w:outlineLvl w:val="0"/>
        <w:rPr>
          <w:rFonts w:ascii="Palatino Linotype" w:eastAsia="Times New Roman" w:hAnsi="Palatino Linotype" w:cs="Times New Roman"/>
          <w:b/>
          <w:snapToGrid w:val="0"/>
          <w:color w:val="000000"/>
          <w:kern w:val="0"/>
          <w:sz w:val="20"/>
          <w:szCs w:val="22"/>
          <w:lang w:val="en-US"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This</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study</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aims to comprehensively document CHIKV outbreaks, cases, and generated genomes within Africa</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through a literature review and secondary analysis</w:t>
      </w:r>
      <w:ins w:id="0" w:author="Houriiyah Tegally (219098683)" w:date="2024-06-07T09:12:00Z">
        <w:r w:rsidRPr="00D0086C">
          <w:rPr>
            <w:rFonts w:ascii="Palatino Linotype" w:eastAsia="Times New Roman" w:hAnsi="Palatino Linotype" w:cs="Times New Roman"/>
            <w:i/>
            <w:snapToGrid w:val="0"/>
            <w:color w:val="000000"/>
            <w:kern w:val="0"/>
            <w:sz w:val="20"/>
            <w:szCs w:val="22"/>
            <w:lang w:eastAsia="de-DE" w:bidi="en-US"/>
            <w14:ligatures w14:val="none"/>
          </w:rPr>
          <w:t>.</w:t>
        </w:r>
      </w:ins>
    </w:p>
    <w:p w14:paraId="0B235607" w14:textId="77777777" w:rsidR="00976571" w:rsidRDefault="00976571" w:rsidP="00976571">
      <w:pPr>
        <w:adjustRightInd w:val="0"/>
        <w:snapToGrid w:val="0"/>
        <w:spacing w:before="60" w:after="60" w:line="228" w:lineRule="auto"/>
        <w:outlineLvl w:val="1"/>
        <w:rPr>
          <w:rFonts w:ascii="Palatino Linotype" w:eastAsia="Times New Roman" w:hAnsi="Palatino Linotype" w:cs="Times New Roman"/>
          <w:snapToGrid w:val="0"/>
          <w:color w:val="000000"/>
          <w:kern w:val="0"/>
          <w:sz w:val="20"/>
          <w:szCs w:val="22"/>
          <w:lang w:val="en-US" w:eastAsia="de-DE" w:bidi="en-US"/>
          <w14:ligatures w14:val="none"/>
        </w:rPr>
      </w:pPr>
    </w:p>
    <w:p w14:paraId="75B51FA0" w14:textId="71D81ED2" w:rsidR="00D0086C" w:rsidRPr="00D0086C" w:rsidRDefault="00D0086C" w:rsidP="00976571">
      <w:pPr>
        <w:adjustRightInd w:val="0"/>
        <w:snapToGrid w:val="0"/>
        <w:spacing w:before="60" w:after="60" w:line="228" w:lineRule="auto"/>
        <w:outlineLvl w:val="1"/>
        <w:rPr>
          <w:rFonts w:ascii="Palatino Linotype" w:eastAsia="Times New Roman" w:hAnsi="Palatino Linotype" w:cs="Times New Roman"/>
          <w:i/>
          <w:noProof/>
          <w:snapToGrid w:val="0"/>
          <w:color w:val="000000"/>
          <w:kern w:val="0"/>
          <w:sz w:val="20"/>
          <w:szCs w:val="22"/>
          <w:lang w:val="en-US" w:eastAsia="de-DE" w:bidi="en-US"/>
          <w14:ligatures w14:val="none"/>
        </w:rPr>
      </w:pPr>
      <w:r w:rsidRPr="00D0086C">
        <w:rPr>
          <w:rFonts w:ascii="Palatino Linotype" w:eastAsia="Times New Roman" w:hAnsi="Palatino Linotype" w:cs="Times New Roman"/>
          <w:i/>
          <w:noProof/>
          <w:snapToGrid w:val="0"/>
          <w:color w:val="000000"/>
          <w:kern w:val="0"/>
          <w:sz w:val="20"/>
          <w:szCs w:val="22"/>
          <w:lang w:val="en-US" w:eastAsia="de-DE" w:bidi="en-US"/>
          <w14:ligatures w14:val="none"/>
        </w:rPr>
        <w:t xml:space="preserve">2.1. </w:t>
      </w:r>
      <w:r w:rsidRPr="00D0086C">
        <w:rPr>
          <w:rFonts w:ascii="Palatino Linotype" w:eastAsia="Times New Roman" w:hAnsi="Palatino Linotype" w:cs="Times New Roman"/>
          <w:i/>
          <w:noProof/>
          <w:snapToGrid w:val="0"/>
          <w:color w:val="000000"/>
          <w:kern w:val="0"/>
          <w:sz w:val="20"/>
          <w:szCs w:val="22"/>
          <w:lang w:val="en-US" w:eastAsia="de-DE" w:bidi="en-US"/>
          <w14:ligatures w14:val="none"/>
        </w:rPr>
        <w:t>Literature Review</w:t>
      </w:r>
    </w:p>
    <w:p w14:paraId="1ADFF78F" w14:textId="77777777" w:rsidR="00976571" w:rsidRDefault="00976571"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val="en-US" w:eastAsia="de-DE" w:bidi="en-US"/>
          <w14:ligatures w14:val="none"/>
        </w:rPr>
      </w:pPr>
    </w:p>
    <w:p w14:paraId="376F2044" w14:textId="2F7E49BF"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val="en-US" w:eastAsia="de-DE" w:bidi="en-US"/>
          <w14:ligatures w14:val="none"/>
        </w:rPr>
      </w:pPr>
      <w:r w:rsidRPr="00D0086C">
        <w:rPr>
          <w:rFonts w:ascii="Palatino Linotype" w:eastAsia="Times New Roman" w:hAnsi="Palatino Linotype" w:cs="Times New Roman"/>
          <w:snapToGrid w:val="0"/>
          <w:color w:val="000000"/>
          <w:kern w:val="0"/>
          <w:sz w:val="20"/>
          <w:szCs w:val="22"/>
          <w:lang w:val="en-US" w:eastAsia="de-DE" w:bidi="en-US"/>
          <w14:ligatures w14:val="none"/>
        </w:rPr>
        <w:t>The literature for this review was comprehensively searched on PubMed for arboviruses in Africa. To identify African genomic data, outbreaks, and cases, the review excluded studies not conducted in Africa</w:t>
      </w:r>
    </w:p>
    <w:p w14:paraId="472F2A25" w14:textId="77777777" w:rsidR="00976571" w:rsidRDefault="00976571"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val="en-US" w:eastAsia="de-DE" w:bidi="en-US"/>
          <w14:ligatures w14:val="none"/>
        </w:rPr>
      </w:pPr>
    </w:p>
    <w:p w14:paraId="4CBD209C" w14:textId="1D28F441"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 xml:space="preserve">The PubMed search </w:t>
      </w:r>
      <w:r w:rsidRPr="00D0086C">
        <w:rPr>
          <w:rFonts w:ascii="Palatino Linotype" w:eastAsia="Times New Roman" w:hAnsi="Palatino Linotype" w:cs="Times New Roman"/>
          <w:snapToGrid w:val="0"/>
          <w:color w:val="000000"/>
          <w:kern w:val="0"/>
          <w:sz w:val="20"/>
          <w:szCs w:val="22"/>
          <w:lang w:val="en-US" w:eastAsia="de-DE" w:bidi="en-US"/>
          <w14:ligatures w14:val="none"/>
        </w:rPr>
        <w:t>query</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terms: </w:t>
      </w:r>
    </w:p>
    <w:p w14:paraId="0E98E5AE" w14:textId="77777777" w:rsidR="00D0086C" w:rsidRPr="00D0086C" w:rsidRDefault="00D0086C" w:rsidP="00D0086C">
      <w:pPr>
        <w:adjustRightInd w:val="0"/>
        <w:snapToGrid w:val="0"/>
        <w:spacing w:line="228" w:lineRule="auto"/>
        <w:ind w:left="2608" w:firstLine="425"/>
        <w:jc w:val="both"/>
        <w:rPr>
          <w:rFonts w:ascii="Palatino Linotype" w:eastAsia="Times New Roman" w:hAnsi="Palatino Linotype" w:cs="Times New Roman"/>
          <w:noProof/>
          <w:snapToGrid w:val="0"/>
          <w:color w:val="000000"/>
          <w:kern w:val="0"/>
          <w:sz w:val="20"/>
          <w:szCs w:val="22"/>
          <w:lang w:eastAsia="de-DE" w:bidi="en-US"/>
          <w14:ligatures w14:val="none"/>
        </w:rPr>
      </w:pPr>
    </w:p>
    <w:p w14:paraId="1AAFF1FF"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"Arboviruses"[Mesh] OR "Encephalitis, Arbovirus"[Mesh] OR "Arbovirus Infections"[Mesh] OR "Chikungunya Fever"[Mesh] OR "Chikungunya virus"[Mesh] OR Arbovirus*[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OR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ChikV</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Chikungunya[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“Chikungunya fever”[</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“Chikungunya virus”[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“Chikungunya infection”[</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w:t>
      </w:r>
    </w:p>
    <w:p w14:paraId="36D15236" w14:textId="77777777" w:rsidR="00976571" w:rsidRDefault="00976571"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p>
    <w:p w14:paraId="6AE37670" w14:textId="7770A0AF"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Africa[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Algeria[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Angola[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Benin[</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Botswana[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"Burkina Faso"[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Burundi[</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"Cabo Verde"[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Cameroon[</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"Canary Islands"[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"Cape Verde"[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"Central African Republic"[</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Chad[</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Comoros[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Congo[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"Democratic Republic of Congo"[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DRC[</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Djibouti[</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Egypt[</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"Equatorial Guinea"[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Eritrea[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Eswatini[</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Ethiopia[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Gabon[</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Gambia[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Ghana[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Guinea[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"Guinea Bissau"[</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"Ivory Coast"[</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"Cote d'Ivoire"[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Jamahiriya[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Kenya[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Lesotho[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Liberia[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Libya[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Madagascar[</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Malawi[</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Mali[</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Mauritania[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Mauritius[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Mayotte[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Morocco[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Mozambique[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Namibia[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Niger OR Nigeria OR Principe OR Réunion OR Rwanda OR "Sao Tome" OR Senegal[</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Seychelles[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"Sierra Leone"[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Somalia[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"South Africa"[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“Southern Provinces”[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"St Helena"[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Sudan[</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Swaziland[</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Tanzania[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Togo[</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Tunisia[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Uganda[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"Western Sahara"[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Zaire[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Zambia[</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Zimbabwe[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w:t>
      </w:r>
    </w:p>
    <w:p w14:paraId="3343865F" w14:textId="77777777" w:rsidR="00D0086C" w:rsidRPr="00D0086C" w:rsidRDefault="00D0086C" w:rsidP="00D0086C">
      <w:pPr>
        <w:adjustRightInd w:val="0"/>
        <w:snapToGrid w:val="0"/>
        <w:spacing w:line="228" w:lineRule="auto"/>
        <w:ind w:left="2968"/>
        <w:jc w:val="both"/>
        <w:rPr>
          <w:rFonts w:ascii="Palatino Linotype" w:eastAsia="Times New Roman" w:hAnsi="Palatino Linotype" w:cs="Times New Roman"/>
          <w:snapToGrid w:val="0"/>
          <w:color w:val="000000"/>
          <w:kern w:val="0"/>
          <w:sz w:val="20"/>
          <w:szCs w:val="22"/>
          <w:lang w:eastAsia="de-DE" w:bidi="en-US"/>
          <w14:ligatures w14:val="none"/>
        </w:rPr>
      </w:pPr>
    </w:p>
    <w:p w14:paraId="4086C2B4"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"Genetic Variation" [Mesh] OR "Genome, Viral" [Mesh] OR Genomics [Mesh] OR Phylogeny [Mesh] OR Metagenome [Mesh] OR Lineage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Strain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Genotype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"Molecular epidemiology" [Mesh] OR "Nucleic acids" [Mesh] OR Genetic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OR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Phylogen</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OR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Phylogeo</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Gene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w:t>
      </w:r>
    </w:p>
    <w:p w14:paraId="0CE84537" w14:textId="77777777" w:rsidR="00D0086C" w:rsidRPr="00D0086C" w:rsidRDefault="00D0086C" w:rsidP="00D0086C">
      <w:pPr>
        <w:adjustRightInd w:val="0"/>
        <w:snapToGrid w:val="0"/>
        <w:spacing w:line="228" w:lineRule="auto"/>
        <w:ind w:left="2968"/>
        <w:jc w:val="both"/>
        <w:rPr>
          <w:rFonts w:ascii="Palatino Linotype" w:eastAsia="Times New Roman" w:hAnsi="Palatino Linotype" w:cs="Times New Roman"/>
          <w:snapToGrid w:val="0"/>
          <w:color w:val="000000"/>
          <w:kern w:val="0"/>
          <w:sz w:val="20"/>
          <w:szCs w:val="22"/>
          <w:lang w:eastAsia="de-DE" w:bidi="en-US"/>
          <w14:ligatures w14:val="none"/>
        </w:rPr>
      </w:pPr>
    </w:p>
    <w:p w14:paraId="45B40FF1"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Search terms 1, 2 AND 3 combined</w:t>
      </w:r>
    </w:p>
    <w:p w14:paraId="27D47CE6" w14:textId="77777777" w:rsidR="00D0086C" w:rsidRPr="00D0086C" w:rsidRDefault="00D0086C" w:rsidP="00D0086C">
      <w:pPr>
        <w:adjustRightInd w:val="0"/>
        <w:snapToGrid w:val="0"/>
        <w:spacing w:line="228" w:lineRule="auto"/>
        <w:ind w:left="2968"/>
        <w:jc w:val="both"/>
        <w:rPr>
          <w:rFonts w:ascii="Palatino Linotype" w:eastAsia="Times New Roman" w:hAnsi="Palatino Linotype" w:cs="Times New Roman"/>
          <w:snapToGrid w:val="0"/>
          <w:color w:val="000000"/>
          <w:kern w:val="0"/>
          <w:sz w:val="20"/>
          <w:szCs w:val="22"/>
          <w:lang w:eastAsia="de-DE" w:bidi="en-US"/>
          <w14:ligatures w14:val="none"/>
        </w:rPr>
      </w:pPr>
    </w:p>
    <w:p w14:paraId="1DC8500F"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"Aedes"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"aegypti"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"albopictus"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Vectors [Mesh] OR “Chikungunya” [Mesh] OR “Africa”  [Mesh] OR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distrubtion</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Presence[</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Prevalence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w:t>
      </w:r>
    </w:p>
    <w:p w14:paraId="28B41463" w14:textId="77777777" w:rsidR="00D0086C" w:rsidRPr="00D0086C" w:rsidRDefault="00D0086C" w:rsidP="00D0086C">
      <w:pPr>
        <w:adjustRightInd w:val="0"/>
        <w:snapToGrid w:val="0"/>
        <w:spacing w:line="228" w:lineRule="auto"/>
        <w:ind w:left="2968"/>
        <w:jc w:val="both"/>
        <w:rPr>
          <w:rFonts w:ascii="Palatino Linotype" w:eastAsia="Times New Roman" w:hAnsi="Palatino Linotype" w:cs="Times New Roman"/>
          <w:snapToGrid w:val="0"/>
          <w:color w:val="000000"/>
          <w:kern w:val="0"/>
          <w:sz w:val="20"/>
          <w:szCs w:val="22"/>
          <w:highlight w:val="yellow"/>
          <w:lang w:eastAsia="de-DE" w:bidi="en-US"/>
          <w14:ligatures w14:val="none"/>
        </w:rPr>
      </w:pPr>
    </w:p>
    <w:p w14:paraId="1F7ED1A4"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Oubreak</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[Mesh] OR “Case” [Mesh] OR Lineage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Strain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Genotype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"epidemiology" [Mesh] “Africa”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“Chikungunya*Review”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“meta-analysis”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w:t>
      </w:r>
    </w:p>
    <w:p w14:paraId="5F3D327B" w14:textId="77777777" w:rsidR="00D0086C" w:rsidRPr="00D0086C" w:rsidRDefault="00D0086C" w:rsidP="00D0086C">
      <w:pPr>
        <w:adjustRightInd w:val="0"/>
        <w:snapToGrid w:val="0"/>
        <w:spacing w:line="228" w:lineRule="auto"/>
        <w:ind w:left="2968"/>
        <w:jc w:val="both"/>
        <w:rPr>
          <w:rFonts w:ascii="Palatino Linotype" w:eastAsia="Times New Roman" w:hAnsi="Palatino Linotype" w:cs="Times New Roman"/>
          <w:snapToGrid w:val="0"/>
          <w:color w:val="000000"/>
          <w:kern w:val="0"/>
          <w:sz w:val="20"/>
          <w:szCs w:val="22"/>
          <w:lang w:eastAsia="de-DE" w:bidi="en-US"/>
          <w14:ligatures w14:val="none"/>
        </w:rPr>
      </w:pPr>
    </w:p>
    <w:p w14:paraId="49C67179" w14:textId="77777777" w:rsidR="00D0086C" w:rsidRPr="00976571" w:rsidRDefault="00D0086C" w:rsidP="00976571">
      <w:pPr>
        <w:pStyle w:val="ListParagraph"/>
        <w:numPr>
          <w:ilvl w:val="0"/>
          <w:numId w:val="2"/>
        </w:num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976571">
        <w:rPr>
          <w:rFonts w:ascii="Palatino Linotype" w:eastAsia="Times New Roman" w:hAnsi="Palatino Linotype" w:cs="Times New Roman"/>
          <w:snapToGrid w:val="0"/>
          <w:color w:val="000000"/>
          <w:kern w:val="0"/>
          <w:sz w:val="20"/>
          <w:szCs w:val="22"/>
          <w:lang w:eastAsia="de-DE" w:bidi="en-US"/>
          <w14:ligatures w14:val="none"/>
        </w:rPr>
        <w:t>"Arboviruses"[Mesh] OR "Arbovirus Infections"[Mesh] OR Arbovirus*[</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xml:space="preserve">] OR "Chikungunya virus"[Mesh] OR "Disease Surveillance"[Mesh] OR </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surveill</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OR monitor*[</w:t>
      </w:r>
      <w:proofErr w:type="spellStart"/>
      <w:r w:rsidRPr="00976571">
        <w:rPr>
          <w:rFonts w:ascii="Palatino Linotype" w:eastAsia="Times New Roman" w:hAnsi="Palatino Linotype" w:cs="Times New Roman"/>
          <w:snapToGrid w:val="0"/>
          <w:color w:val="000000"/>
          <w:kern w:val="0"/>
          <w:sz w:val="20"/>
          <w:szCs w:val="22"/>
          <w:lang w:eastAsia="de-DE" w:bidi="en-US"/>
          <w14:ligatures w14:val="none"/>
        </w:rPr>
        <w:t>tiab</w:t>
      </w:r>
      <w:proofErr w:type="spellEnd"/>
      <w:r w:rsidRPr="00976571">
        <w:rPr>
          <w:rFonts w:ascii="Palatino Linotype" w:eastAsia="Times New Roman" w:hAnsi="Palatino Linotype" w:cs="Times New Roman"/>
          <w:snapToGrid w:val="0"/>
          <w:color w:val="000000"/>
          <w:kern w:val="0"/>
          <w:sz w:val="20"/>
          <w:szCs w:val="22"/>
          <w:lang w:eastAsia="de-DE" w:bidi="en-US"/>
          <w14:ligatures w14:val="none"/>
        </w:rPr>
        <w:t>] AND "Africa"[Mesh] OR "Epidemiological Monitoring"[Mesh]</w:t>
      </w:r>
    </w:p>
    <w:p w14:paraId="5CFC1229" w14:textId="77777777" w:rsidR="00D0086C" w:rsidRPr="00D0086C" w:rsidRDefault="00D0086C" w:rsidP="00D0086C">
      <w:pPr>
        <w:adjustRightInd w:val="0"/>
        <w:snapToGrid w:val="0"/>
        <w:spacing w:before="240" w:after="60" w:line="228" w:lineRule="auto"/>
        <w:ind w:left="2608"/>
        <w:outlineLvl w:val="0"/>
        <w:rPr>
          <w:rFonts w:ascii="Palatino Linotype" w:eastAsia="Times New Roman" w:hAnsi="Palatino Linotype" w:cs="Times New Roman"/>
          <w:b/>
          <w:snapToGrid w:val="0"/>
          <w:color w:val="000000"/>
          <w:kern w:val="0"/>
          <w:sz w:val="20"/>
          <w:szCs w:val="22"/>
          <w:lang w:eastAsia="de-DE" w:bidi="en-US"/>
          <w14:ligatures w14:val="none"/>
        </w:rPr>
      </w:pPr>
    </w:p>
    <w:p w14:paraId="4D519B9D" w14:textId="77777777"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Studies that met any one of the following exclusion criteria were removed:</w:t>
      </w:r>
    </w:p>
    <w:p w14:paraId="4ECBC561" w14:textId="77777777" w:rsidR="00D0086C" w:rsidRPr="00D0086C" w:rsidRDefault="00D0086C" w:rsidP="00D0086C">
      <w:pPr>
        <w:adjustRightInd w:val="0"/>
        <w:snapToGrid w:val="0"/>
        <w:spacing w:line="228" w:lineRule="auto"/>
        <w:ind w:left="2608" w:firstLine="425"/>
        <w:jc w:val="both"/>
        <w:rPr>
          <w:rFonts w:ascii="Palatino Linotype" w:eastAsia="Times New Roman" w:hAnsi="Palatino Linotype" w:cs="Times New Roman"/>
          <w:snapToGrid w:val="0"/>
          <w:color w:val="000000"/>
          <w:kern w:val="0"/>
          <w:sz w:val="20"/>
          <w:szCs w:val="22"/>
          <w:lang w:eastAsia="de-DE" w:bidi="en-US"/>
          <w14:ligatures w14:val="none"/>
        </w:rPr>
      </w:pPr>
    </w:p>
    <w:p w14:paraId="7A5FF0ED" w14:textId="77777777" w:rsidR="00D0086C" w:rsidRPr="00976571" w:rsidRDefault="00D0086C" w:rsidP="00976571">
      <w:pPr>
        <w:pStyle w:val="ListParagraph"/>
        <w:numPr>
          <w:ilvl w:val="0"/>
          <w:numId w:val="3"/>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Experimental vector infection/competence studies</w:t>
      </w:r>
    </w:p>
    <w:p w14:paraId="4DAABA5E" w14:textId="77777777" w:rsidR="00D0086C" w:rsidRPr="00976571" w:rsidRDefault="00D0086C" w:rsidP="00976571">
      <w:pPr>
        <w:pStyle w:val="ListParagraph"/>
        <w:numPr>
          <w:ilvl w:val="0"/>
          <w:numId w:val="3"/>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 xml:space="preserve">Experimental infection studies on animals </w:t>
      </w:r>
    </w:p>
    <w:p w14:paraId="29BC952C" w14:textId="51CB4E64" w:rsidR="00D0086C" w:rsidRPr="00976571" w:rsidRDefault="00976571" w:rsidP="00976571">
      <w:pPr>
        <w:pStyle w:val="ListParagraph"/>
        <w:numPr>
          <w:ilvl w:val="0"/>
          <w:numId w:val="3"/>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I</w:t>
      </w:r>
      <w:r w:rsidR="00D0086C" w:rsidRPr="00976571">
        <w:rPr>
          <w:rFonts w:ascii="Palatino Linotype" w:eastAsia="Times New Roman" w:hAnsi="Palatino Linotype" w:cs="Times New Roman"/>
          <w:color w:val="000000"/>
          <w:kern w:val="0"/>
          <w:sz w:val="20"/>
          <w:szCs w:val="22"/>
          <w:lang w:val="en-US" w:eastAsia="de-DE" w:bidi="en-US"/>
          <w14:ligatures w14:val="none"/>
        </w:rPr>
        <w:t xml:space="preserve">nsecticide resistance studies </w:t>
      </w:r>
    </w:p>
    <w:p w14:paraId="42B3777A" w14:textId="77777777" w:rsidR="00D0086C" w:rsidRPr="00976571" w:rsidRDefault="00D0086C" w:rsidP="00976571">
      <w:pPr>
        <w:pStyle w:val="ListParagraph"/>
        <w:numPr>
          <w:ilvl w:val="0"/>
          <w:numId w:val="3"/>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 xml:space="preserve">Vector population quantification studies - Reviews (unless meta-analyses show new estimates/results) </w:t>
      </w:r>
    </w:p>
    <w:p w14:paraId="79FB4986" w14:textId="77777777" w:rsidR="00D0086C" w:rsidRPr="00976571" w:rsidRDefault="00D0086C" w:rsidP="00976571">
      <w:pPr>
        <w:pStyle w:val="ListParagraph"/>
        <w:numPr>
          <w:ilvl w:val="0"/>
          <w:numId w:val="3"/>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Vaccine studies (Unless African genomes were produced)</w:t>
      </w:r>
    </w:p>
    <w:p w14:paraId="3840A173" w14:textId="77777777" w:rsidR="00D0086C" w:rsidRPr="00D0086C" w:rsidRDefault="00D0086C" w:rsidP="00D0086C">
      <w:pPr>
        <w:adjustRightInd w:val="0"/>
        <w:snapToGrid w:val="0"/>
        <w:spacing w:line="228" w:lineRule="auto"/>
        <w:ind w:left="3033"/>
        <w:jc w:val="both"/>
        <w:rPr>
          <w:rFonts w:ascii="Palatino Linotype" w:eastAsia="Times New Roman" w:hAnsi="Palatino Linotype" w:cs="Times New Roman"/>
          <w:snapToGrid w:val="0"/>
          <w:color w:val="000000"/>
          <w:kern w:val="0"/>
          <w:sz w:val="20"/>
          <w:szCs w:val="22"/>
          <w:lang w:eastAsia="de-DE" w:bidi="en-US"/>
          <w14:ligatures w14:val="none"/>
        </w:rPr>
      </w:pPr>
    </w:p>
    <w:p w14:paraId="227E97B7" w14:textId="77777777"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Studies included:</w:t>
      </w:r>
    </w:p>
    <w:p w14:paraId="6D8F0046" w14:textId="77777777" w:rsidR="00D0086C" w:rsidRPr="00D0086C" w:rsidRDefault="00D0086C" w:rsidP="00D0086C">
      <w:pPr>
        <w:adjustRightInd w:val="0"/>
        <w:snapToGrid w:val="0"/>
        <w:spacing w:line="228" w:lineRule="auto"/>
        <w:ind w:left="2608" w:firstLine="425"/>
        <w:jc w:val="both"/>
        <w:rPr>
          <w:rFonts w:ascii="Palatino Linotype" w:eastAsia="Times New Roman" w:hAnsi="Palatino Linotype" w:cs="Times New Roman"/>
          <w:snapToGrid w:val="0"/>
          <w:color w:val="000000"/>
          <w:kern w:val="0"/>
          <w:sz w:val="20"/>
          <w:szCs w:val="22"/>
          <w:lang w:eastAsia="de-DE" w:bidi="en-US"/>
          <w14:ligatures w14:val="none"/>
        </w:rPr>
      </w:pPr>
    </w:p>
    <w:p w14:paraId="220A717F" w14:textId="77777777" w:rsidR="00D0086C" w:rsidRPr="00976571" w:rsidRDefault="00D0086C" w:rsidP="00976571">
      <w:pPr>
        <w:pStyle w:val="ListParagraph"/>
        <w:numPr>
          <w:ilvl w:val="0"/>
          <w:numId w:val="4"/>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Outbreak and travel cases (related to travel to/from Africa) or related data</w:t>
      </w:r>
    </w:p>
    <w:p w14:paraId="05B0D68E" w14:textId="77777777" w:rsidR="00D0086C" w:rsidRPr="00976571" w:rsidRDefault="00D0086C" w:rsidP="00976571">
      <w:pPr>
        <w:pStyle w:val="ListParagraph"/>
        <w:numPr>
          <w:ilvl w:val="0"/>
          <w:numId w:val="4"/>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Generation of African genomes</w:t>
      </w:r>
    </w:p>
    <w:p w14:paraId="6C23A8A6" w14:textId="77777777" w:rsidR="00D0086C" w:rsidRPr="00976571" w:rsidRDefault="00D0086C" w:rsidP="00976571">
      <w:pPr>
        <w:pStyle w:val="ListParagraph"/>
        <w:numPr>
          <w:ilvl w:val="0"/>
          <w:numId w:val="4"/>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 xml:space="preserve">Genomic and phylogenetic analyses of African genomes </w:t>
      </w:r>
    </w:p>
    <w:p w14:paraId="2F09E8CF" w14:textId="77777777" w:rsidR="00D0086C" w:rsidRPr="00976571" w:rsidRDefault="00D0086C" w:rsidP="00976571">
      <w:pPr>
        <w:pStyle w:val="ListParagraph"/>
        <w:numPr>
          <w:ilvl w:val="0"/>
          <w:numId w:val="4"/>
        </w:numPr>
        <w:adjustRightInd w:val="0"/>
        <w:snapToGrid w:val="0"/>
        <w:spacing w:line="228" w:lineRule="auto"/>
        <w:jc w:val="both"/>
        <w:rPr>
          <w:rFonts w:ascii="Palatino Linotype" w:eastAsia="Times New Roman" w:hAnsi="Palatino Linotype" w:cs="Times New Roman"/>
          <w:color w:val="000000"/>
          <w:kern w:val="0"/>
          <w:sz w:val="20"/>
          <w:szCs w:val="22"/>
          <w:lang w:val="en-US" w:eastAsia="de-DE" w:bidi="en-US"/>
          <w14:ligatures w14:val="none"/>
        </w:rPr>
      </w:pPr>
      <w:r w:rsidRPr="00976571">
        <w:rPr>
          <w:rFonts w:ascii="Palatino Linotype" w:eastAsia="Times New Roman" w:hAnsi="Palatino Linotype" w:cs="Times New Roman"/>
          <w:color w:val="000000"/>
          <w:kern w:val="0"/>
          <w:sz w:val="20"/>
          <w:szCs w:val="22"/>
          <w:lang w:val="en-US" w:eastAsia="de-DE" w:bidi="en-US"/>
          <w14:ligatures w14:val="none"/>
        </w:rPr>
        <w:t>Case reports.</w:t>
      </w:r>
    </w:p>
    <w:p w14:paraId="2A351475" w14:textId="77777777" w:rsidR="00D0086C" w:rsidRPr="00D0086C" w:rsidRDefault="00D0086C" w:rsidP="00D0086C">
      <w:pPr>
        <w:adjustRightInd w:val="0"/>
        <w:snapToGrid w:val="0"/>
        <w:spacing w:line="228" w:lineRule="auto"/>
        <w:ind w:left="3033"/>
        <w:jc w:val="both"/>
        <w:rPr>
          <w:rFonts w:ascii="Palatino Linotype" w:eastAsia="Times New Roman" w:hAnsi="Palatino Linotype" w:cs="Times New Roman"/>
          <w:color w:val="000000"/>
          <w:kern w:val="0"/>
          <w:sz w:val="20"/>
          <w:szCs w:val="22"/>
          <w:highlight w:val="yellow"/>
          <w:lang w:val="en-US" w:eastAsia="de-DE" w:bidi="en-US"/>
          <w14:ligatures w14:val="none"/>
        </w:rPr>
      </w:pPr>
    </w:p>
    <w:p w14:paraId="515E9C60" w14:textId="77777777" w:rsidR="00D0086C" w:rsidRPr="00D0086C" w:rsidRDefault="00D0086C" w:rsidP="00976571">
      <w:pPr>
        <w:adjustRightInd w:val="0"/>
        <w:snapToGrid w:val="0"/>
        <w:spacing w:before="120"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Additionally, countries included in this studies were; Algeria, Angola, Benin, Botswana, Burkina Faso, Burundi, Cabo Verde, Cameroon, Cape Verde, Central African Republic, Chad, Comoros, Congo, Democratic Republic of Congo, Djibouti, Egypt, Equatorial Guinea, Eritrea, Eswatini, Ethiopia, Gabon, Gambia, Ghana, Guinea, Guinea Bissau, Ivory Coast, Cote d'Ivoire, Kenya, Lesotho, Liberia, Libya, Madagascar, Malawi, Mali, Mauritania, Mauritius, Mayotte, Morocco, Mozambique, Namibia, Niger, Nigeria, Principe, Réunion, Rwanda, Sao Tome, Senegal, Seychelles, Sierra Leone, Somalia, South Africa, Sudan, Swaziland, Tanzania, Togo, Tunisia, Uganda, Western Sahara, Zaire, Zambia, Zimbabwe.</w:t>
      </w:r>
    </w:p>
    <w:p w14:paraId="16EE7212" w14:textId="29402C6F" w:rsidR="00D0086C" w:rsidRDefault="00D0086C" w:rsidP="00976571">
      <w:pPr>
        <w:adjustRightInd w:val="0"/>
        <w:snapToGrid w:val="0"/>
        <w:spacing w:before="120"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 xml:space="preserve">Genomic papers were reviewed in Rayyan based on the above inclusion and exclusion criteria </w:t>
      </w:r>
      <w:sdt>
        <w:sdtPr>
          <w:rPr>
            <w:rFonts w:ascii="Palatino Linotype" w:eastAsia="Times New Roman" w:hAnsi="Palatino Linotype" w:cs="Times New Roman"/>
            <w:snapToGrid w:val="0"/>
            <w:color w:val="000000"/>
            <w:kern w:val="0"/>
            <w:sz w:val="20"/>
            <w:szCs w:val="22"/>
            <w:lang w:eastAsia="de-DE" w:bidi="en-US"/>
            <w14:ligatures w14:val="none"/>
          </w:rPr>
          <w:tag w:val="MENDELEY_CITATION_v3_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"/>
          <w:id w:val="1286849038"/>
          <w:placeholder>
            <w:docPart w:val="01AD3B1702445342894BA77DC9E63865"/>
          </w:placeholder>
        </w:sdtPr>
        <w:sdtContent>
          <w:r w:rsidRPr="00D0086C">
            <w:rPr>
              <w:rFonts w:ascii="Palatino Linotype" w:eastAsia="Times New Roman" w:hAnsi="Palatino Linotype" w:cs="Times New Roman"/>
              <w:snapToGrid w:val="0"/>
              <w:color w:val="000000"/>
              <w:kern w:val="0"/>
              <w:sz w:val="20"/>
              <w:szCs w:val="22"/>
              <w:lang w:eastAsia="de-DE" w:bidi="en-US"/>
              <w14:ligatures w14:val="none"/>
            </w:rPr>
            <w:t>[21]</w:t>
          </w:r>
        </w:sdtContent>
      </w:sdt>
      <w:r w:rsidRPr="00D0086C">
        <w:rPr>
          <w:rFonts w:ascii="Palatino Linotype" w:eastAsia="Times New Roman" w:hAnsi="Palatino Linotype" w:cs="Times New Roman"/>
          <w:snapToGrid w:val="0"/>
          <w:color w:val="000000"/>
          <w:kern w:val="0"/>
          <w:sz w:val="20"/>
          <w:szCs w:val="22"/>
          <w:lang w:eastAsia="de-DE" w:bidi="en-US"/>
          <w14:ligatures w14:val="none"/>
        </w:rPr>
        <w:t xml:space="preserve">. A total of 36 (Supplementary </w:t>
      </w:r>
      <w:r w:rsidR="00976571">
        <w:rPr>
          <w:rFonts w:ascii="Palatino Linotype" w:eastAsia="Times New Roman" w:hAnsi="Palatino Linotype" w:cs="Times New Roman"/>
          <w:snapToGrid w:val="0"/>
          <w:color w:val="000000"/>
          <w:kern w:val="0"/>
          <w:sz w:val="20"/>
          <w:szCs w:val="22"/>
          <w:lang w:eastAsia="de-DE" w:bidi="en-US"/>
          <w14:ligatures w14:val="none"/>
        </w:rPr>
        <w:t>T</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able 1) chikungunya genomic papers were selected for this review and followed a structured approach for data extraction and synthesis to ensure comprehensive coverage of relevant genomic studies and data. </w:t>
      </w:r>
    </w:p>
    <w:p w14:paraId="316EB3D3" w14:textId="77777777" w:rsidR="00976571" w:rsidRPr="00D0086C" w:rsidRDefault="00976571" w:rsidP="00976571">
      <w:pPr>
        <w:adjustRightInd w:val="0"/>
        <w:snapToGrid w:val="0"/>
        <w:spacing w:before="120" w:line="228" w:lineRule="auto"/>
        <w:jc w:val="both"/>
        <w:rPr>
          <w:rFonts w:ascii="Palatino Linotype" w:eastAsia="Times New Roman" w:hAnsi="Palatino Linotype" w:cs="Times New Roman"/>
          <w:snapToGrid w:val="0"/>
          <w:color w:val="000000"/>
          <w:kern w:val="0"/>
          <w:sz w:val="20"/>
          <w:szCs w:val="22"/>
          <w:lang w:eastAsia="de-DE" w:bidi="en-US"/>
          <w14:ligatures w14:val="none"/>
        </w:rPr>
      </w:pPr>
    </w:p>
    <w:p w14:paraId="23071C83" w14:textId="549ACD64"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 xml:space="preserve">To </w:t>
      </w:r>
      <w:r w:rsidRPr="00D0086C">
        <w:rPr>
          <w:rFonts w:ascii="Palatino Linotype" w:eastAsia="Times New Roman" w:hAnsi="Palatino Linotype" w:cs="Times New Roman"/>
          <w:snapToGrid w:val="0"/>
          <w:color w:val="000000"/>
          <w:kern w:val="0"/>
          <w:sz w:val="20"/>
          <w:szCs w:val="22"/>
          <w:lang w:eastAsia="de-DE" w:bidi="en-US"/>
          <w14:ligatures w14:val="none"/>
        </w:rPr>
        <w:t>better interpret</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the transmission patterns and current burden</w:t>
      </w:r>
      <w:r w:rsidRPr="00D0086C">
        <w:rPr>
          <w:rFonts w:ascii="Palatino Linotype" w:eastAsia="Times New Roman" w:hAnsi="Palatino Linotype" w:cs="Times New Roman"/>
          <w:snapToGrid w:val="0"/>
          <w:color w:val="000000"/>
          <w:kern w:val="0"/>
          <w:sz w:val="20"/>
          <w:szCs w:val="22"/>
          <w:lang w:eastAsia="de-DE" w:bidi="en-US"/>
          <w14:ligatures w14:val="none"/>
        </w:rPr>
        <w:t>,</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 the </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formal literature </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review </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described above </w:t>
      </w:r>
      <w:r w:rsidRPr="00D0086C">
        <w:rPr>
          <w:rFonts w:ascii="Palatino Linotype" w:eastAsia="Times New Roman" w:hAnsi="Palatino Linotype" w:cs="Times New Roman"/>
          <w:snapToGrid w:val="0"/>
          <w:color w:val="000000"/>
          <w:kern w:val="0"/>
          <w:sz w:val="20"/>
          <w:szCs w:val="22"/>
          <w:lang w:eastAsia="de-DE" w:bidi="en-US"/>
          <w14:ligatures w14:val="none"/>
        </w:rPr>
        <w:t xml:space="preserve">was supplemented with literature on vector distribution, seroprevalence, genomic surveillance studies, and case and outbreak studies and reviews. </w:t>
      </w:r>
    </w:p>
    <w:p w14:paraId="62DD9059" w14:textId="77777777" w:rsidR="00D0086C" w:rsidRPr="00D0086C" w:rsidRDefault="00D0086C" w:rsidP="00D0086C">
      <w:pPr>
        <w:adjustRightInd w:val="0"/>
        <w:snapToGrid w:val="0"/>
        <w:spacing w:before="120" w:line="228" w:lineRule="auto"/>
        <w:ind w:left="2608"/>
        <w:jc w:val="both"/>
        <w:rPr>
          <w:rFonts w:ascii="Palatino Linotype" w:eastAsia="Times New Roman" w:hAnsi="Palatino Linotype" w:cs="Times New Roman"/>
          <w:b/>
          <w:snapToGrid w:val="0"/>
          <w:color w:val="000000"/>
          <w:kern w:val="0"/>
          <w:sz w:val="20"/>
          <w:szCs w:val="22"/>
          <w:lang w:eastAsia="de-DE" w:bidi="en-US"/>
          <w14:ligatures w14:val="none"/>
        </w:rPr>
      </w:pPr>
    </w:p>
    <w:p w14:paraId="68F7A077" w14:textId="77777777" w:rsidR="00D0086C" w:rsidRPr="00D0086C" w:rsidRDefault="00D0086C" w:rsidP="00976571">
      <w:pPr>
        <w:adjustRightInd w:val="0"/>
        <w:snapToGrid w:val="0"/>
        <w:spacing w:before="60" w:after="60" w:line="228" w:lineRule="auto"/>
        <w:outlineLvl w:val="1"/>
        <w:rPr>
          <w:rFonts w:ascii="Palatino Linotype" w:eastAsia="Times New Roman" w:hAnsi="Palatino Linotype" w:cs="Times New Roman"/>
          <w:i/>
          <w:noProof/>
          <w:snapToGrid w:val="0"/>
          <w:color w:val="000000"/>
          <w:kern w:val="0"/>
          <w:sz w:val="20"/>
          <w:szCs w:val="22"/>
          <w:lang w:eastAsia="de-DE" w:bidi="en-US"/>
          <w14:ligatures w14:val="none"/>
        </w:rPr>
      </w:pPr>
      <w:r w:rsidRPr="00D0086C">
        <w:rPr>
          <w:rFonts w:ascii="Palatino Linotype" w:eastAsia="Times New Roman" w:hAnsi="Palatino Linotype" w:cs="Times New Roman"/>
          <w:i/>
          <w:noProof/>
          <w:snapToGrid w:val="0"/>
          <w:color w:val="000000"/>
          <w:kern w:val="0"/>
          <w:sz w:val="20"/>
          <w:szCs w:val="22"/>
          <w:lang w:eastAsia="de-DE" w:bidi="en-US"/>
          <w14:ligatures w14:val="none"/>
        </w:rPr>
        <w:t>2.2 Genomic Data</w:t>
      </w:r>
    </w:p>
    <w:p w14:paraId="7ED3D1EA" w14:textId="77777777"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 xml:space="preserve">Global sequences for the study were retrieved from publicly available databases, including GenBank and the Bacterial and Viral Bioinformatics Resource </w:t>
      </w:r>
      <w:proofErr w:type="spellStart"/>
      <w:r w:rsidRPr="00D0086C">
        <w:rPr>
          <w:rFonts w:ascii="Palatino Linotype" w:eastAsia="Times New Roman" w:hAnsi="Palatino Linotype" w:cs="Times New Roman"/>
          <w:snapToGrid w:val="0"/>
          <w:color w:val="000000"/>
          <w:kern w:val="0"/>
          <w:sz w:val="20"/>
          <w:szCs w:val="22"/>
          <w:lang w:eastAsia="de-DE" w:bidi="en-US"/>
          <w14:ligatures w14:val="none"/>
        </w:rPr>
        <w:t>Center</w:t>
      </w:r>
      <w:proofErr w:type="spellEnd"/>
      <w:r w:rsidRPr="00D0086C">
        <w:rPr>
          <w:rFonts w:ascii="Palatino Linotype" w:eastAsia="Times New Roman" w:hAnsi="Palatino Linotype" w:cs="Times New Roman"/>
          <w:snapToGrid w:val="0"/>
          <w:color w:val="000000"/>
          <w:kern w:val="0"/>
          <w:sz w:val="20"/>
          <w:szCs w:val="22"/>
          <w:lang w:eastAsia="de-DE" w:bidi="en-US"/>
          <w14:ligatures w14:val="none"/>
        </w:rPr>
        <w:t xml:space="preserve"> (BV-BRC), to map genomic sequencing and surveillance efforts. A total of 7793 sequences (last accessed 29 October 2023) of partial genes and whole genomes of CHIKV were downloaded. Duplicates based on accession number were removed. This complete dataset was used to map the global genome distribution, of this 393 African genomes were then </w:t>
      </w:r>
      <w:proofErr w:type="spellStart"/>
      <w:r w:rsidRPr="00D0086C">
        <w:rPr>
          <w:rFonts w:ascii="Palatino Linotype" w:eastAsia="Times New Roman" w:hAnsi="Palatino Linotype" w:cs="Times New Roman"/>
          <w:snapToGrid w:val="0"/>
          <w:color w:val="000000"/>
          <w:kern w:val="0"/>
          <w:sz w:val="20"/>
          <w:szCs w:val="22"/>
          <w:lang w:eastAsia="de-DE" w:bidi="en-US"/>
          <w14:ligatures w14:val="none"/>
        </w:rPr>
        <w:t>analyzed</w:t>
      </w:r>
      <w:proofErr w:type="spellEnd"/>
      <w:r w:rsidRPr="00D0086C">
        <w:rPr>
          <w:rFonts w:ascii="Palatino Linotype" w:eastAsia="Times New Roman" w:hAnsi="Palatino Linotype" w:cs="Times New Roman"/>
          <w:snapToGrid w:val="0"/>
          <w:color w:val="000000"/>
          <w:kern w:val="0"/>
          <w:sz w:val="20"/>
          <w:szCs w:val="22"/>
          <w:lang w:eastAsia="de-DE" w:bidi="en-US"/>
          <w14:ligatures w14:val="none"/>
        </w:rPr>
        <w:t xml:space="preserve"> to plot the genome distribution and number of genomes produced within African countries over time. The final dataset consisted of 1570 global CHIKV sequences with &gt;50% genome coverage, after the removal of low coverage sequences, and missing metadata such as country and date. The dataset was separated into 465 Asian genomes, 79 WA, and 1026 ECSA genomes were </w:t>
      </w:r>
      <w:proofErr w:type="spellStart"/>
      <w:r w:rsidRPr="00D0086C">
        <w:rPr>
          <w:rFonts w:ascii="Palatino Linotype" w:eastAsia="Times New Roman" w:hAnsi="Palatino Linotype" w:cs="Times New Roman"/>
          <w:snapToGrid w:val="0"/>
          <w:color w:val="000000"/>
          <w:kern w:val="0"/>
          <w:sz w:val="20"/>
          <w:szCs w:val="22"/>
          <w:lang w:eastAsia="de-DE" w:bidi="en-US"/>
          <w14:ligatures w14:val="none"/>
        </w:rPr>
        <w:t>analyzed</w:t>
      </w:r>
      <w:proofErr w:type="spellEnd"/>
      <w:r w:rsidRPr="00D0086C">
        <w:rPr>
          <w:rFonts w:ascii="Palatino Linotype" w:eastAsia="Times New Roman" w:hAnsi="Palatino Linotype" w:cs="Times New Roman"/>
          <w:snapToGrid w:val="0"/>
          <w:color w:val="000000"/>
          <w:kern w:val="0"/>
          <w:sz w:val="20"/>
          <w:szCs w:val="22"/>
          <w:lang w:eastAsia="de-DE" w:bidi="en-US"/>
          <w14:ligatures w14:val="none"/>
        </w:rPr>
        <w:t xml:space="preserve"> of which 622 sequences belonged to the IOL (accession numbers in Supplementary Table 2), after genotype classification using the Genome Detective Chikungunya Typing Tool  (https://www.genomedetective.com/app/typingtool/chikungunya/).  </w:t>
      </w:r>
    </w:p>
    <w:p w14:paraId="1F28F24D" w14:textId="77777777" w:rsidR="00D0086C" w:rsidRPr="00D0086C" w:rsidRDefault="00D0086C" w:rsidP="00D0086C">
      <w:pPr>
        <w:adjustRightInd w:val="0"/>
        <w:snapToGrid w:val="0"/>
        <w:spacing w:line="228" w:lineRule="auto"/>
        <w:ind w:left="2608" w:firstLine="425"/>
        <w:jc w:val="both"/>
        <w:rPr>
          <w:rFonts w:ascii="Palatino Linotype" w:eastAsia="Times New Roman" w:hAnsi="Palatino Linotype" w:cs="Times New Roman"/>
          <w:snapToGrid w:val="0"/>
          <w:color w:val="000000"/>
          <w:kern w:val="0"/>
          <w:sz w:val="20"/>
          <w:szCs w:val="22"/>
          <w:lang w:eastAsia="de-DE" w:bidi="en-US"/>
          <w14:ligatures w14:val="none"/>
        </w:rPr>
      </w:pPr>
    </w:p>
    <w:p w14:paraId="00E423DB" w14:textId="77777777" w:rsidR="00D0086C" w:rsidRPr="00D0086C" w:rsidRDefault="00D0086C" w:rsidP="00976571">
      <w:pPr>
        <w:adjustRightInd w:val="0"/>
        <w:snapToGrid w:val="0"/>
        <w:spacing w:before="60" w:after="60" w:line="228" w:lineRule="auto"/>
        <w:outlineLvl w:val="1"/>
        <w:rPr>
          <w:rFonts w:ascii="Palatino Linotype" w:eastAsia="Times New Roman" w:hAnsi="Palatino Linotype" w:cs="Times New Roman"/>
          <w:i/>
          <w:noProof/>
          <w:snapToGrid w:val="0"/>
          <w:color w:val="000000"/>
          <w:kern w:val="0"/>
          <w:sz w:val="20"/>
          <w:szCs w:val="22"/>
          <w:lang w:eastAsia="de-DE" w:bidi="en-US"/>
          <w14:ligatures w14:val="none"/>
        </w:rPr>
      </w:pPr>
      <w:r w:rsidRPr="00D0086C">
        <w:rPr>
          <w:rFonts w:ascii="Palatino Linotype" w:eastAsia="Times New Roman" w:hAnsi="Palatino Linotype" w:cs="Times New Roman"/>
          <w:i/>
          <w:noProof/>
          <w:snapToGrid w:val="0"/>
          <w:color w:val="000000"/>
          <w:kern w:val="0"/>
          <w:sz w:val="20"/>
          <w:szCs w:val="22"/>
          <w:lang w:eastAsia="de-DE" w:bidi="en-US"/>
          <w14:ligatures w14:val="none"/>
        </w:rPr>
        <w:t>2.3. Epidemiological Data</w:t>
      </w:r>
    </w:p>
    <w:p w14:paraId="4B403EA8" w14:textId="77777777" w:rsidR="00D0086C" w:rsidRPr="00D0086C" w:rsidRDefault="00D0086C" w:rsidP="00976571">
      <w:pPr>
        <w:adjustRightInd w:val="0"/>
        <w:snapToGrid w:val="0"/>
        <w:spacing w:line="228" w:lineRule="auto"/>
        <w:jc w:val="both"/>
        <w:rPr>
          <w:rFonts w:ascii="Palatino Linotype" w:eastAsia="Times New Roman" w:hAnsi="Palatino Linotype" w:cs="Times New Roman"/>
          <w:snapToGrid w:val="0"/>
          <w:color w:val="000000"/>
          <w:kern w:val="0"/>
          <w:sz w:val="20"/>
          <w:szCs w:val="22"/>
          <w:lang w:eastAsia="de-DE" w:bidi="en-US"/>
          <w14:ligatures w14:val="none"/>
        </w:rPr>
      </w:pPr>
      <w:r w:rsidRPr="00D0086C">
        <w:rPr>
          <w:rFonts w:ascii="Palatino Linotype" w:eastAsia="Times New Roman" w:hAnsi="Palatino Linotype" w:cs="Times New Roman"/>
          <w:snapToGrid w:val="0"/>
          <w:color w:val="000000"/>
          <w:kern w:val="0"/>
          <w:sz w:val="20"/>
          <w:szCs w:val="22"/>
          <w:lang w:eastAsia="de-DE" w:bidi="en-US"/>
          <w14:ligatures w14:val="none"/>
        </w:rPr>
        <w:t>Outbreak and case data for CHIKV infections in Africa were obtained from the WHO-AFRO Outbreaks and Emergencies Weekly Bulletin (https://www.afro.who.int/health-topics/disease-</w:t>
      </w:r>
      <w:r w:rsidRPr="00D0086C">
        <w:rPr>
          <w:rFonts w:ascii="Palatino Linotype" w:eastAsia="Times New Roman" w:hAnsi="Palatino Linotype" w:cs="Times New Roman"/>
          <w:snapToGrid w:val="0"/>
          <w:color w:val="000000"/>
          <w:kern w:val="0"/>
          <w:sz w:val="20"/>
          <w:szCs w:val="22"/>
          <w:lang w:eastAsia="de-DE" w:bidi="en-US"/>
          <w14:ligatures w14:val="none"/>
        </w:rPr>
        <w:lastRenderedPageBreak/>
        <w:t xml:space="preserve">outbreaks/outbreaks-and-other-emergencies-updates?page=1) (March 2017 to till April 2024) and outbreak and case reports obtained from literature. </w:t>
      </w:r>
    </w:p>
    <w:p w14:paraId="7AB0926A" w14:textId="77777777" w:rsidR="00D0086C" w:rsidRPr="00D0086C" w:rsidRDefault="00D0086C" w:rsidP="00D0086C">
      <w:pPr>
        <w:adjustRightInd w:val="0"/>
        <w:snapToGrid w:val="0"/>
        <w:spacing w:line="228" w:lineRule="auto"/>
        <w:ind w:left="2608" w:firstLine="425"/>
        <w:jc w:val="both"/>
        <w:rPr>
          <w:rFonts w:ascii="Palatino Linotype" w:eastAsia="Times New Roman" w:hAnsi="Palatino Linotype" w:cs="Times New Roman"/>
          <w:snapToGrid w:val="0"/>
          <w:color w:val="000000"/>
          <w:kern w:val="0"/>
          <w:sz w:val="20"/>
          <w:szCs w:val="22"/>
          <w:lang w:eastAsia="de-DE" w:bidi="en-US"/>
          <w14:ligatures w14:val="none"/>
        </w:rPr>
      </w:pPr>
    </w:p>
    <w:p w14:paraId="62EDDA93" w14:textId="77777777" w:rsidR="00D0086C" w:rsidRPr="00D0086C" w:rsidRDefault="00D0086C" w:rsidP="00976571">
      <w:pPr>
        <w:adjustRightInd w:val="0"/>
        <w:snapToGrid w:val="0"/>
        <w:spacing w:before="60" w:after="60" w:line="228" w:lineRule="auto"/>
        <w:outlineLvl w:val="1"/>
        <w:rPr>
          <w:rFonts w:ascii="Palatino Linotype" w:eastAsia="Times New Roman" w:hAnsi="Palatino Linotype" w:cs="Times New Roman"/>
          <w:i/>
          <w:noProof/>
          <w:snapToGrid w:val="0"/>
          <w:color w:val="000000"/>
          <w:kern w:val="0"/>
          <w:sz w:val="20"/>
          <w:szCs w:val="22"/>
          <w:lang w:eastAsia="de-DE" w:bidi="en-US"/>
          <w14:ligatures w14:val="none"/>
        </w:rPr>
      </w:pPr>
      <w:r w:rsidRPr="00D0086C">
        <w:rPr>
          <w:rFonts w:ascii="Palatino Linotype" w:eastAsia="Times New Roman" w:hAnsi="Palatino Linotype" w:cs="Times New Roman"/>
          <w:i/>
          <w:noProof/>
          <w:snapToGrid w:val="0"/>
          <w:color w:val="000000"/>
          <w:kern w:val="0"/>
          <w:sz w:val="20"/>
          <w:szCs w:val="22"/>
          <w:lang w:eastAsia="de-DE" w:bidi="en-US"/>
          <w14:ligatures w14:val="none"/>
        </w:rPr>
        <w:t>2.4.Phylogenetic Analysis</w:t>
      </w:r>
    </w:p>
    <w:p w14:paraId="59E73329" w14:textId="77777777" w:rsidR="00D0086C" w:rsidRPr="00D0086C" w:rsidRDefault="00D0086C" w:rsidP="00976571">
      <w:pPr>
        <w:adjustRightInd w:val="0"/>
        <w:snapToGrid w:val="0"/>
        <w:spacing w:line="228" w:lineRule="auto"/>
        <w:jc w:val="both"/>
        <w:rPr>
          <w:rFonts w:ascii="Palatino Linotype" w:eastAsia="Times New Roman" w:hAnsi="Palatino Linotype" w:cs="Times New Roman"/>
          <w:b/>
          <w:snapToGrid w:val="0"/>
          <w:color w:val="000000"/>
          <w:kern w:val="0"/>
          <w:sz w:val="20"/>
          <w:szCs w:val="22"/>
          <w:lang w:val="en-US" w:eastAsia="de-DE" w:bidi="en-US"/>
          <w14:ligatures w14:val="none"/>
        </w:rPr>
      </w:pPr>
      <w:r w:rsidRPr="00D0086C">
        <w:rPr>
          <w:rFonts w:ascii="Palatino Linotype" w:eastAsia="Times New Roman" w:hAnsi="Palatino Linotype" w:cs="Times New Roman"/>
          <w:snapToGrid w:val="0"/>
          <w:color w:val="000000"/>
          <w:kern w:val="0"/>
          <w:sz w:val="20"/>
          <w:szCs w:val="22"/>
          <w:lang w:val="en-US" w:eastAsia="de-DE" w:bidi="en-US"/>
          <w14:ligatures w14:val="none"/>
        </w:rPr>
        <w:t xml:space="preserve">Sequence datasets corresponding to each global genotype were aligned against the CHIKV reference sequence NC_00416) using </w:t>
      </w:r>
      <w:proofErr w:type="spellStart"/>
      <w:r w:rsidRPr="00D0086C">
        <w:rPr>
          <w:rFonts w:ascii="Palatino Linotype" w:eastAsia="Times New Roman" w:hAnsi="Palatino Linotype" w:cs="Times New Roman"/>
          <w:snapToGrid w:val="0"/>
          <w:color w:val="000000"/>
          <w:kern w:val="0"/>
          <w:sz w:val="20"/>
          <w:szCs w:val="22"/>
          <w:lang w:val="en-US" w:eastAsia="de-DE" w:bidi="en-US"/>
          <w14:ligatures w14:val="none"/>
        </w:rPr>
        <w:t>Nextalign</w:t>
      </w:r>
      <w:proofErr w:type="spellEnd"/>
      <w:r w:rsidRPr="00D0086C">
        <w:rPr>
          <w:rFonts w:ascii="Palatino Linotype" w:eastAsia="Times New Roman" w:hAnsi="Palatino Linotype" w:cs="Times New Roman"/>
          <w:snapToGrid w:val="0"/>
          <w:color w:val="000000"/>
          <w:kern w:val="0"/>
          <w:sz w:val="20"/>
          <w:szCs w:val="22"/>
          <w:lang w:val="en-US" w:eastAsia="de-DE" w:bidi="en-US"/>
          <w14:ligatures w14:val="none"/>
        </w:rPr>
        <w:t xml:space="preserve"> v1.3.0 alignment tool. Maximum likelihood Phylogenetic tree inference was conducted using IQ-Tree2 version 2.2.2 performed with 1000 bootstraps. Model Finder was used to choose the nucleotide substitution model for each lineage, TIM2+F+I+R3 and TIM+F+I+R2 were selected based on the Bayesian Information Criterion for the Asian and WA genotypes, respectively. Substitution models GTR+F+I+R6 were selected for the ECSA and IOL. The Molecular Clock Signal was assessed with </w:t>
      </w:r>
      <w:proofErr w:type="spellStart"/>
      <w:r w:rsidRPr="00D0086C">
        <w:rPr>
          <w:rFonts w:ascii="Palatino Linotype" w:eastAsia="Times New Roman" w:hAnsi="Palatino Linotype" w:cs="Times New Roman"/>
          <w:snapToGrid w:val="0"/>
          <w:color w:val="000000"/>
          <w:kern w:val="0"/>
          <w:sz w:val="20"/>
          <w:szCs w:val="22"/>
          <w:lang w:val="en-US" w:eastAsia="de-DE" w:bidi="en-US"/>
          <w14:ligatures w14:val="none"/>
        </w:rPr>
        <w:t>TempEst</w:t>
      </w:r>
      <w:proofErr w:type="spellEnd"/>
      <w:r w:rsidRPr="00D0086C">
        <w:rPr>
          <w:rFonts w:ascii="Palatino Linotype" w:eastAsia="Times New Roman" w:hAnsi="Palatino Linotype" w:cs="Times New Roman"/>
          <w:snapToGrid w:val="0"/>
          <w:color w:val="000000"/>
          <w:kern w:val="0"/>
          <w:sz w:val="20"/>
          <w:szCs w:val="22"/>
          <w:lang w:val="en-US" w:eastAsia="de-DE" w:bidi="en-US"/>
          <w14:ligatures w14:val="none"/>
        </w:rPr>
        <w:t xml:space="preserve"> v1.5.322 [63] and any outliers that violated the molecular clock assumption were removed. A time-scaled phylogenetic tree for each set was inferred using TreeTime v 0.10.023. The </w:t>
      </w:r>
      <w:proofErr w:type="spellStart"/>
      <w:r w:rsidRPr="00D0086C">
        <w:rPr>
          <w:rFonts w:ascii="Palatino Linotype" w:eastAsia="Times New Roman" w:hAnsi="Palatino Linotype" w:cs="Times New Roman"/>
          <w:i/>
          <w:iCs/>
          <w:snapToGrid w:val="0"/>
          <w:color w:val="000000"/>
          <w:kern w:val="0"/>
          <w:sz w:val="20"/>
          <w:szCs w:val="22"/>
          <w:lang w:val="en-US" w:eastAsia="de-DE" w:bidi="en-US"/>
          <w14:ligatures w14:val="none"/>
        </w:rPr>
        <w:t>mugration</w:t>
      </w:r>
      <w:proofErr w:type="spellEnd"/>
      <w:r w:rsidRPr="00D0086C">
        <w:rPr>
          <w:rFonts w:ascii="Palatino Linotype" w:eastAsia="Times New Roman" w:hAnsi="Palatino Linotype" w:cs="Times New Roman"/>
          <w:snapToGrid w:val="0"/>
          <w:color w:val="000000"/>
          <w:kern w:val="0"/>
          <w:sz w:val="20"/>
          <w:szCs w:val="22"/>
          <w:lang w:val="en-US" w:eastAsia="de-DE" w:bidi="en-US"/>
          <w14:ligatures w14:val="none"/>
        </w:rPr>
        <w:t xml:space="preserve"> model was applied to the time-scaled phylogenetic tree in TreeTime, after annotation of tips with their discrete sampling locations, which allows for the quantification of viral transitions between regions in Africa and globally [120].</w:t>
      </w:r>
    </w:p>
    <w:p w14:paraId="60AA2850" w14:textId="77777777" w:rsidR="00AF33FD" w:rsidRDefault="00AF33FD"/>
    <w:sectPr w:rsidR="00AF33FD" w:rsidSect="00D0086C">
      <w:pgSz w:w="11906" w:h="16838"/>
      <w:pgMar w:top="1440" w:right="1440" w:bottom="1440"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6654E"/>
    <w:multiLevelType w:val="hybridMultilevel"/>
    <w:tmpl w:val="6FF8F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C3203D"/>
    <w:multiLevelType w:val="hybridMultilevel"/>
    <w:tmpl w:val="D806E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BB4E08"/>
    <w:multiLevelType w:val="hybridMultilevel"/>
    <w:tmpl w:val="9CDC327C"/>
    <w:lvl w:ilvl="0" w:tplc="0809000F">
      <w:start w:val="1"/>
      <w:numFmt w:val="decimal"/>
      <w:lvlText w:val="%1."/>
      <w:lvlJc w:val="left"/>
      <w:pPr>
        <w:ind w:left="2968" w:hanging="360"/>
      </w:pPr>
      <w:rPr>
        <w:b w:val="0"/>
        <w:i w:val="0"/>
        <w:sz w:val="20"/>
        <w:vertAlign w:val="baseline"/>
      </w:rPr>
    </w:lvl>
    <w:lvl w:ilvl="1" w:tplc="FFFFFFFF" w:tentative="1">
      <w:start w:val="1"/>
      <w:numFmt w:val="lowerLetter"/>
      <w:lvlText w:val="%2."/>
      <w:lvlJc w:val="left"/>
      <w:pPr>
        <w:ind w:left="4048" w:hanging="360"/>
      </w:pPr>
    </w:lvl>
    <w:lvl w:ilvl="2" w:tplc="FFFFFFFF" w:tentative="1">
      <w:start w:val="1"/>
      <w:numFmt w:val="lowerRoman"/>
      <w:lvlText w:val="%3."/>
      <w:lvlJc w:val="right"/>
      <w:pPr>
        <w:ind w:left="4768" w:hanging="180"/>
      </w:pPr>
    </w:lvl>
    <w:lvl w:ilvl="3" w:tplc="FFFFFFFF" w:tentative="1">
      <w:start w:val="1"/>
      <w:numFmt w:val="decimal"/>
      <w:lvlText w:val="%4."/>
      <w:lvlJc w:val="left"/>
      <w:pPr>
        <w:ind w:left="5488" w:hanging="360"/>
      </w:pPr>
    </w:lvl>
    <w:lvl w:ilvl="4" w:tplc="FFFFFFFF" w:tentative="1">
      <w:start w:val="1"/>
      <w:numFmt w:val="lowerLetter"/>
      <w:lvlText w:val="%5."/>
      <w:lvlJc w:val="left"/>
      <w:pPr>
        <w:ind w:left="6208" w:hanging="360"/>
      </w:pPr>
    </w:lvl>
    <w:lvl w:ilvl="5" w:tplc="FFFFFFFF" w:tentative="1">
      <w:start w:val="1"/>
      <w:numFmt w:val="lowerRoman"/>
      <w:lvlText w:val="%6."/>
      <w:lvlJc w:val="right"/>
      <w:pPr>
        <w:ind w:left="6928" w:hanging="180"/>
      </w:pPr>
    </w:lvl>
    <w:lvl w:ilvl="6" w:tplc="FFFFFFFF" w:tentative="1">
      <w:start w:val="1"/>
      <w:numFmt w:val="decimal"/>
      <w:lvlText w:val="%7."/>
      <w:lvlJc w:val="left"/>
      <w:pPr>
        <w:ind w:left="7648" w:hanging="360"/>
      </w:pPr>
    </w:lvl>
    <w:lvl w:ilvl="7" w:tplc="FFFFFFFF" w:tentative="1">
      <w:start w:val="1"/>
      <w:numFmt w:val="lowerLetter"/>
      <w:lvlText w:val="%8."/>
      <w:lvlJc w:val="left"/>
      <w:pPr>
        <w:ind w:left="8368" w:hanging="360"/>
      </w:pPr>
    </w:lvl>
    <w:lvl w:ilvl="8" w:tplc="FFFFFFFF" w:tentative="1">
      <w:start w:val="1"/>
      <w:numFmt w:val="lowerRoman"/>
      <w:lvlText w:val="%9."/>
      <w:lvlJc w:val="right"/>
      <w:pPr>
        <w:ind w:left="9088" w:hanging="180"/>
      </w:pPr>
    </w:lvl>
  </w:abstractNum>
  <w:abstractNum w:abstractNumId="3" w15:restartNumberingAfterBreak="0">
    <w:nsid w:val="76CB0AE3"/>
    <w:multiLevelType w:val="hybridMultilevel"/>
    <w:tmpl w:val="CB76F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75284">
    <w:abstractNumId w:val="2"/>
  </w:num>
  <w:num w:numId="2" w16cid:durableId="1280604942">
    <w:abstractNumId w:val="0"/>
  </w:num>
  <w:num w:numId="3" w16cid:durableId="1204438618">
    <w:abstractNumId w:val="1"/>
  </w:num>
  <w:num w:numId="4" w16cid:durableId="210109546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uriiyah Tegally (219098683)">
    <w15:presenceInfo w15:providerId="AD" w15:userId="S::219098683@stu.ukzn.ac.za::bb71a314-8096-4367-9578-84c43b6fdd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86C"/>
    <w:rsid w:val="002303D0"/>
    <w:rsid w:val="00261261"/>
    <w:rsid w:val="007566F4"/>
    <w:rsid w:val="008E0472"/>
    <w:rsid w:val="00976571"/>
    <w:rsid w:val="00A7092A"/>
    <w:rsid w:val="00AF33FD"/>
    <w:rsid w:val="00BB70DD"/>
    <w:rsid w:val="00D0086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08623BBC"/>
  <w15:chartTrackingRefBased/>
  <w15:docId w15:val="{56CDDFD4-EA39-DF47-9E8C-8493195F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08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08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08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08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08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086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086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086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086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8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08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08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08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08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08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08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08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086C"/>
    <w:rPr>
      <w:rFonts w:eastAsiaTheme="majorEastAsia" w:cstheme="majorBidi"/>
      <w:color w:val="272727" w:themeColor="text1" w:themeTint="D8"/>
    </w:rPr>
  </w:style>
  <w:style w:type="paragraph" w:styleId="Title">
    <w:name w:val="Title"/>
    <w:basedOn w:val="Normal"/>
    <w:next w:val="Normal"/>
    <w:link w:val="TitleChar"/>
    <w:uiPriority w:val="10"/>
    <w:qFormat/>
    <w:rsid w:val="00D008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8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86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8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08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086C"/>
    <w:rPr>
      <w:i/>
      <w:iCs/>
      <w:color w:val="404040" w:themeColor="text1" w:themeTint="BF"/>
    </w:rPr>
  </w:style>
  <w:style w:type="paragraph" w:styleId="ListParagraph">
    <w:name w:val="List Paragraph"/>
    <w:basedOn w:val="Normal"/>
    <w:uiPriority w:val="34"/>
    <w:qFormat/>
    <w:rsid w:val="00D0086C"/>
    <w:pPr>
      <w:ind w:left="720"/>
      <w:contextualSpacing/>
    </w:pPr>
  </w:style>
  <w:style w:type="character" w:styleId="IntenseEmphasis">
    <w:name w:val="Intense Emphasis"/>
    <w:basedOn w:val="DefaultParagraphFont"/>
    <w:uiPriority w:val="21"/>
    <w:qFormat/>
    <w:rsid w:val="00D0086C"/>
    <w:rPr>
      <w:i/>
      <w:iCs/>
      <w:color w:val="0F4761" w:themeColor="accent1" w:themeShade="BF"/>
    </w:rPr>
  </w:style>
  <w:style w:type="paragraph" w:styleId="IntenseQuote">
    <w:name w:val="Intense Quote"/>
    <w:basedOn w:val="Normal"/>
    <w:next w:val="Normal"/>
    <w:link w:val="IntenseQuoteChar"/>
    <w:uiPriority w:val="30"/>
    <w:qFormat/>
    <w:rsid w:val="00D008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086C"/>
    <w:rPr>
      <w:i/>
      <w:iCs/>
      <w:color w:val="0F4761" w:themeColor="accent1" w:themeShade="BF"/>
    </w:rPr>
  </w:style>
  <w:style w:type="character" w:styleId="IntenseReference">
    <w:name w:val="Intense Reference"/>
    <w:basedOn w:val="DefaultParagraphFont"/>
    <w:uiPriority w:val="32"/>
    <w:qFormat/>
    <w:rsid w:val="00D0086C"/>
    <w:rPr>
      <w:b/>
      <w:bCs/>
      <w:smallCaps/>
      <w:color w:val="0F4761" w:themeColor="accent1" w:themeShade="BF"/>
      <w:spacing w:val="5"/>
    </w:rPr>
  </w:style>
  <w:style w:type="character" w:styleId="LineNumber">
    <w:name w:val="line number"/>
    <w:basedOn w:val="DefaultParagraphFont"/>
    <w:uiPriority w:val="99"/>
    <w:semiHidden/>
    <w:unhideWhenUsed/>
    <w:rsid w:val="00D00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AD3B1702445342894BA77DC9E63865"/>
        <w:category>
          <w:name w:val="General"/>
          <w:gallery w:val="placeholder"/>
        </w:category>
        <w:types>
          <w:type w:val="bbPlcHdr"/>
        </w:types>
        <w:behaviors>
          <w:behavior w:val="content"/>
        </w:behaviors>
        <w:guid w:val="{DF92150C-0F69-994D-8EFE-69E0FD2E5C01}"/>
      </w:docPartPr>
      <w:docPartBody>
        <w:p w:rsidR="00000000" w:rsidRDefault="00431C8B" w:rsidP="00431C8B">
          <w:pPr>
            <w:pStyle w:val="01AD3B1702445342894BA77DC9E63865"/>
          </w:pPr>
          <w:r w:rsidRPr="00B65A4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C8B"/>
    <w:rsid w:val="002303D0"/>
    <w:rsid w:val="00431C8B"/>
    <w:rsid w:val="00AA34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ZA"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1C8B"/>
    <w:rPr>
      <w:color w:val="666666"/>
    </w:rPr>
  </w:style>
  <w:style w:type="paragraph" w:customStyle="1" w:styleId="87C3432987DEAE4EA40D4B672B39F244">
    <w:name w:val="87C3432987DEAE4EA40D4B672B39F244"/>
    <w:rsid w:val="00431C8B"/>
  </w:style>
  <w:style w:type="paragraph" w:customStyle="1" w:styleId="01AD3B1702445342894BA77DC9E63865">
    <w:name w:val="01AD3B1702445342894BA77DC9E63865"/>
    <w:rsid w:val="00431C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1085</Words>
  <Characters>6190</Characters>
  <Application>Microsoft Office Word</Application>
  <DocSecurity>0</DocSecurity>
  <Lines>51</Lines>
  <Paragraphs>14</Paragraphs>
  <ScaleCrop>false</ScaleCrop>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Ramphal, Y, Miss [26700689@sun.ac.za]</dc:creator>
  <cp:keywords/>
  <dc:description/>
  <cp:lastModifiedBy>Ramphal, Y, Miss [26700689@sun.ac.za]</cp:lastModifiedBy>
  <cp:revision>2</cp:revision>
  <dcterms:created xsi:type="dcterms:W3CDTF">2024-06-13T12:59:00Z</dcterms:created>
  <dcterms:modified xsi:type="dcterms:W3CDTF">2024-06-13T13:06:00Z</dcterms:modified>
</cp:coreProperties>
</file>